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9B888" w14:textId="59689539"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F306C6" w:rsidRDefault="00F306C6"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F306C6" w:rsidRDefault="00F306C6"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t xml:space="preserve">Edition </w:t>
      </w:r>
      <w:r w:rsidR="00784C4B" w:rsidRPr="00B31788">
        <w:rPr>
          <w:sz w:val="44"/>
          <w:szCs w:val="44"/>
        </w:rPr>
        <w:t>1.0</w:t>
      </w:r>
    </w:p>
    <w:p w14:paraId="1CF10B60" w14:textId="5C203163" w:rsidR="004E0BBB" w:rsidRDefault="00322BD1" w:rsidP="004E0BBB">
      <w:pPr>
        <w:pStyle w:val="Documentdate"/>
      </w:pPr>
      <w:r>
        <w:rPr>
          <w:highlight w:val="yellow"/>
        </w:rPr>
        <w:t>XX October 2021</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774A59ED" w:rsidR="00914E26" w:rsidRPr="00C8799D" w:rsidRDefault="00207339" w:rsidP="00301540">
            <w:pPr>
              <w:pStyle w:val="Tabletext"/>
            </w:pPr>
            <w:r w:rsidRPr="00C8799D">
              <w:t xml:space="preserve">Version 1 </w:t>
            </w:r>
            <w:r w:rsidR="00322BD1" w:rsidRPr="00C8799D">
              <w:t xml:space="preserve">of Working Paper </w:t>
            </w:r>
          </w:p>
        </w:tc>
      </w:tr>
      <w:tr w:rsidR="005E4659" w:rsidRPr="00F55AD7" w14:paraId="1063883F" w14:textId="77777777" w:rsidTr="00301540">
        <w:trPr>
          <w:trHeight w:val="851"/>
        </w:trPr>
        <w:tc>
          <w:tcPr>
            <w:tcW w:w="2122" w:type="dxa"/>
            <w:vAlign w:val="center"/>
          </w:tcPr>
          <w:p w14:paraId="56B8AE5A" w14:textId="77777777" w:rsidR="00914E26" w:rsidRPr="00F55AD7" w:rsidRDefault="00914E26" w:rsidP="00914E26">
            <w:pPr>
              <w:pStyle w:val="Tabletext"/>
            </w:pPr>
          </w:p>
        </w:tc>
        <w:tc>
          <w:tcPr>
            <w:tcW w:w="3362" w:type="dxa"/>
            <w:vAlign w:val="center"/>
          </w:tcPr>
          <w:p w14:paraId="060596F4" w14:textId="77777777" w:rsidR="00914E26" w:rsidRPr="00F55AD7" w:rsidRDefault="00914E26" w:rsidP="00914E26">
            <w:pPr>
              <w:pStyle w:val="Tabletext"/>
            </w:pPr>
          </w:p>
        </w:tc>
        <w:tc>
          <w:tcPr>
            <w:tcW w:w="5001" w:type="dxa"/>
            <w:vAlign w:val="center"/>
          </w:tcPr>
          <w:p w14:paraId="1F7CC378" w14:textId="77777777" w:rsidR="00914E26" w:rsidRPr="00F55AD7" w:rsidRDefault="00914E26" w:rsidP="00914E26">
            <w:pPr>
              <w:pStyle w:val="Tabletext"/>
            </w:pP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744E5FF5" w14:textId="6EAFD5A3" w:rsidR="00EB2422"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EB2422" w:rsidRPr="00477E27">
        <w:t>1.</w:t>
      </w:r>
      <w:r w:rsidR="00EB2422">
        <w:rPr>
          <w:rFonts w:eastAsiaTheme="minorEastAsia"/>
          <w:b w:val="0"/>
          <w:color w:val="auto"/>
          <w:lang w:val="en-AU" w:eastAsia="en-AU"/>
        </w:rPr>
        <w:tab/>
      </w:r>
      <w:r w:rsidR="00EB2422">
        <w:t>DOCUMENT PURPOSE</w:t>
      </w:r>
      <w:r w:rsidR="00EB2422">
        <w:tab/>
      </w:r>
      <w:r w:rsidR="00EB2422">
        <w:fldChar w:fldCharType="begin"/>
      </w:r>
      <w:r w:rsidR="00EB2422">
        <w:instrText xml:space="preserve"> PAGEREF _Toc84421361 \h </w:instrText>
      </w:r>
      <w:r w:rsidR="00EB2422">
        <w:fldChar w:fldCharType="separate"/>
      </w:r>
      <w:r w:rsidR="00EB2422">
        <w:t>4</w:t>
      </w:r>
      <w:r w:rsidR="00EB2422">
        <w:fldChar w:fldCharType="end"/>
      </w:r>
    </w:p>
    <w:p w14:paraId="7DC43B67" w14:textId="5A0226FA" w:rsidR="00EB2422" w:rsidRDefault="00EB2422">
      <w:pPr>
        <w:pStyle w:val="TOC1"/>
        <w:rPr>
          <w:rFonts w:eastAsiaTheme="minorEastAsia"/>
          <w:b w:val="0"/>
          <w:color w:val="auto"/>
          <w:lang w:val="en-AU" w:eastAsia="en-AU"/>
        </w:rPr>
      </w:pPr>
      <w:r w:rsidRPr="00477E27">
        <w:t>2.</w:t>
      </w:r>
      <w:r>
        <w:rPr>
          <w:rFonts w:eastAsiaTheme="minorEastAsia"/>
          <w:b w:val="0"/>
          <w:color w:val="auto"/>
          <w:lang w:val="en-AU" w:eastAsia="en-AU"/>
        </w:rPr>
        <w:tab/>
      </w:r>
      <w:r w:rsidRPr="00477E27">
        <w:t>EXECUTIVE SUMMARY</w:t>
      </w:r>
      <w:r>
        <w:tab/>
      </w:r>
      <w:r>
        <w:fldChar w:fldCharType="begin"/>
      </w:r>
      <w:r>
        <w:instrText xml:space="preserve"> PAGEREF _Toc84421362 \h </w:instrText>
      </w:r>
      <w:r>
        <w:fldChar w:fldCharType="separate"/>
      </w:r>
      <w:r>
        <w:t>5</w:t>
      </w:r>
      <w:r>
        <w:fldChar w:fldCharType="end"/>
      </w:r>
    </w:p>
    <w:p w14:paraId="6C27D2EE" w14:textId="58E00E5C" w:rsidR="00EB2422" w:rsidRDefault="00EB2422">
      <w:pPr>
        <w:pStyle w:val="TOC1"/>
        <w:rPr>
          <w:rFonts w:eastAsiaTheme="minorEastAsia"/>
          <w:b w:val="0"/>
          <w:color w:val="auto"/>
          <w:lang w:val="en-AU" w:eastAsia="en-AU"/>
        </w:rPr>
      </w:pPr>
      <w:r w:rsidRPr="00477E27">
        <w:t>3.</w:t>
      </w:r>
      <w:r>
        <w:rPr>
          <w:rFonts w:eastAsiaTheme="minorEastAsia"/>
          <w:b w:val="0"/>
          <w:color w:val="auto"/>
          <w:lang w:val="en-AU" w:eastAsia="en-AU"/>
        </w:rPr>
        <w:tab/>
      </w:r>
      <w:r>
        <w:t>INTRODUCTION</w:t>
      </w:r>
      <w:r>
        <w:tab/>
      </w:r>
      <w:r>
        <w:fldChar w:fldCharType="begin"/>
      </w:r>
      <w:r>
        <w:instrText xml:space="preserve"> PAGEREF _Toc84421363 \h </w:instrText>
      </w:r>
      <w:r>
        <w:fldChar w:fldCharType="separate"/>
      </w:r>
      <w:r>
        <w:t>9</w:t>
      </w:r>
      <w:r>
        <w:fldChar w:fldCharType="end"/>
      </w:r>
    </w:p>
    <w:p w14:paraId="4ED3DFAF" w14:textId="2B515559" w:rsidR="00EB2422" w:rsidRDefault="00EB2422">
      <w:pPr>
        <w:pStyle w:val="TOC2"/>
        <w:rPr>
          <w:rFonts w:eastAsiaTheme="minorEastAsia"/>
          <w:color w:val="auto"/>
          <w:lang w:val="en-AU" w:eastAsia="en-AU"/>
        </w:rPr>
      </w:pPr>
      <w:r w:rsidRPr="00477E27">
        <w:t>3.1.</w:t>
      </w:r>
      <w:r>
        <w:rPr>
          <w:rFonts w:eastAsiaTheme="minorEastAsia"/>
          <w:color w:val="auto"/>
          <w:lang w:val="en-AU" w:eastAsia="en-AU"/>
        </w:rPr>
        <w:tab/>
      </w:r>
      <w:r>
        <w:t>Guiding Principles</w:t>
      </w:r>
      <w:r>
        <w:tab/>
      </w:r>
      <w:r>
        <w:fldChar w:fldCharType="begin"/>
      </w:r>
      <w:r>
        <w:instrText xml:space="preserve"> PAGEREF _Toc84421364 \h </w:instrText>
      </w:r>
      <w:r>
        <w:fldChar w:fldCharType="separate"/>
      </w:r>
      <w:r>
        <w:t>10</w:t>
      </w:r>
      <w:r>
        <w:fldChar w:fldCharType="end"/>
      </w:r>
    </w:p>
    <w:p w14:paraId="313913B8" w14:textId="162E22AD" w:rsidR="00EB2422" w:rsidRDefault="00EB2422">
      <w:pPr>
        <w:pStyle w:val="TOC1"/>
        <w:rPr>
          <w:rFonts w:eastAsiaTheme="minorEastAsia"/>
          <w:b w:val="0"/>
          <w:color w:val="auto"/>
          <w:lang w:val="en-AU" w:eastAsia="en-AU"/>
        </w:rPr>
      </w:pPr>
      <w:r w:rsidRPr="00477E27">
        <w:t>4.</w:t>
      </w:r>
      <w:r>
        <w:rPr>
          <w:rFonts w:eastAsiaTheme="minorEastAsia"/>
          <w:b w:val="0"/>
          <w:color w:val="auto"/>
          <w:lang w:val="en-AU" w:eastAsia="en-AU"/>
        </w:rPr>
        <w:tab/>
      </w:r>
      <w:r>
        <w:t>DISCUSSION</w:t>
      </w:r>
      <w:r>
        <w:tab/>
      </w:r>
      <w:r>
        <w:fldChar w:fldCharType="begin"/>
      </w:r>
      <w:r>
        <w:instrText xml:space="preserve"> PAGEREF _Toc84421365 \h </w:instrText>
      </w:r>
      <w:r>
        <w:fldChar w:fldCharType="separate"/>
      </w:r>
      <w:r>
        <w:t>10</w:t>
      </w:r>
      <w:r>
        <w:fldChar w:fldCharType="end"/>
      </w:r>
    </w:p>
    <w:p w14:paraId="75B636D5" w14:textId="1948593F" w:rsidR="00EB2422" w:rsidRDefault="00EB2422">
      <w:pPr>
        <w:pStyle w:val="TOC2"/>
        <w:rPr>
          <w:rFonts w:eastAsiaTheme="minorEastAsia"/>
          <w:color w:val="auto"/>
          <w:lang w:val="en-AU" w:eastAsia="en-AU"/>
        </w:rPr>
      </w:pPr>
      <w:r w:rsidRPr="00477E27">
        <w:t>4.1.</w:t>
      </w:r>
      <w:r>
        <w:rPr>
          <w:rFonts w:eastAsiaTheme="minorEastAsia"/>
          <w:color w:val="auto"/>
          <w:lang w:val="en-AU" w:eastAsia="en-AU"/>
        </w:rPr>
        <w:tab/>
      </w:r>
      <w:r>
        <w:t>Expectations for ‘Future VTS’</w:t>
      </w:r>
      <w:r>
        <w:tab/>
      </w:r>
      <w:r>
        <w:fldChar w:fldCharType="begin"/>
      </w:r>
      <w:r>
        <w:instrText xml:space="preserve"> PAGEREF _Toc84421366 \h </w:instrText>
      </w:r>
      <w:r>
        <w:fldChar w:fldCharType="separate"/>
      </w:r>
      <w:r>
        <w:t>11</w:t>
      </w:r>
      <w:r>
        <w:fldChar w:fldCharType="end"/>
      </w:r>
    </w:p>
    <w:p w14:paraId="6A628409" w14:textId="3419990B" w:rsidR="00EB2422" w:rsidRDefault="00EB2422">
      <w:pPr>
        <w:pStyle w:val="TOC3"/>
        <w:tabs>
          <w:tab w:val="left" w:pos="1134"/>
          <w:tab w:val="right" w:leader="dot" w:pos="10195"/>
        </w:tabs>
        <w:rPr>
          <w:rFonts w:eastAsiaTheme="minorEastAsia"/>
          <w:noProof/>
          <w:sz w:val="22"/>
          <w:lang w:val="en-AU" w:eastAsia="en-AU"/>
        </w:rPr>
      </w:pPr>
      <w:r w:rsidRPr="00477E27">
        <w:rPr>
          <w:noProof/>
        </w:rPr>
        <w:t>4.1.1.</w:t>
      </w:r>
      <w:r>
        <w:rPr>
          <w:rFonts w:eastAsiaTheme="minorEastAsia"/>
          <w:noProof/>
          <w:sz w:val="22"/>
          <w:lang w:val="en-AU" w:eastAsia="en-AU"/>
        </w:rPr>
        <w:tab/>
      </w:r>
      <w:r>
        <w:rPr>
          <w:noProof/>
        </w:rPr>
        <w:t>Management of ship traffic</w:t>
      </w:r>
      <w:r>
        <w:rPr>
          <w:noProof/>
        </w:rPr>
        <w:tab/>
      </w:r>
      <w:r>
        <w:rPr>
          <w:noProof/>
        </w:rPr>
        <w:fldChar w:fldCharType="begin"/>
      </w:r>
      <w:r>
        <w:rPr>
          <w:noProof/>
        </w:rPr>
        <w:instrText xml:space="preserve"> PAGEREF _Toc84421367 \h </w:instrText>
      </w:r>
      <w:r>
        <w:rPr>
          <w:noProof/>
        </w:rPr>
      </w:r>
      <w:r>
        <w:rPr>
          <w:noProof/>
        </w:rPr>
        <w:fldChar w:fldCharType="separate"/>
      </w:r>
      <w:r>
        <w:rPr>
          <w:noProof/>
        </w:rPr>
        <w:t>11</w:t>
      </w:r>
      <w:r>
        <w:rPr>
          <w:noProof/>
        </w:rPr>
        <w:fldChar w:fldCharType="end"/>
      </w:r>
    </w:p>
    <w:p w14:paraId="60703472" w14:textId="2F82AB91" w:rsidR="00EB2422" w:rsidRDefault="00EB2422">
      <w:pPr>
        <w:pStyle w:val="TOC3"/>
        <w:tabs>
          <w:tab w:val="left" w:pos="1134"/>
          <w:tab w:val="right" w:leader="dot" w:pos="10195"/>
        </w:tabs>
        <w:rPr>
          <w:rFonts w:eastAsiaTheme="minorEastAsia"/>
          <w:noProof/>
          <w:sz w:val="22"/>
          <w:lang w:val="en-AU" w:eastAsia="en-AU"/>
        </w:rPr>
      </w:pPr>
      <w:r w:rsidRPr="00477E27">
        <w:rPr>
          <w:noProof/>
        </w:rPr>
        <w:t>4.1.2.</w:t>
      </w:r>
      <w:r>
        <w:rPr>
          <w:rFonts w:eastAsiaTheme="minorEastAsia"/>
          <w:noProof/>
          <w:sz w:val="22"/>
          <w:lang w:val="en-AU" w:eastAsia="en-AU"/>
        </w:rPr>
        <w:tab/>
      </w:r>
      <w:r>
        <w:rPr>
          <w:noProof/>
        </w:rPr>
        <w:t>Information Hub</w:t>
      </w:r>
      <w:r>
        <w:rPr>
          <w:noProof/>
        </w:rPr>
        <w:tab/>
      </w:r>
      <w:r>
        <w:rPr>
          <w:noProof/>
        </w:rPr>
        <w:fldChar w:fldCharType="begin"/>
      </w:r>
      <w:r>
        <w:rPr>
          <w:noProof/>
        </w:rPr>
        <w:instrText xml:space="preserve"> PAGEREF _Toc84421368 \h </w:instrText>
      </w:r>
      <w:r>
        <w:rPr>
          <w:noProof/>
        </w:rPr>
      </w:r>
      <w:r>
        <w:rPr>
          <w:noProof/>
        </w:rPr>
        <w:fldChar w:fldCharType="separate"/>
      </w:r>
      <w:r>
        <w:rPr>
          <w:noProof/>
        </w:rPr>
        <w:t>11</w:t>
      </w:r>
      <w:r>
        <w:rPr>
          <w:noProof/>
        </w:rPr>
        <w:fldChar w:fldCharType="end"/>
      </w:r>
    </w:p>
    <w:p w14:paraId="4B98D7D3" w14:textId="688F75D4" w:rsidR="00EB2422" w:rsidRDefault="00EB2422">
      <w:pPr>
        <w:pStyle w:val="TOC3"/>
        <w:tabs>
          <w:tab w:val="left" w:pos="1134"/>
          <w:tab w:val="right" w:leader="dot" w:pos="10195"/>
        </w:tabs>
        <w:rPr>
          <w:rFonts w:eastAsiaTheme="minorEastAsia"/>
          <w:noProof/>
          <w:sz w:val="22"/>
          <w:lang w:val="en-AU" w:eastAsia="en-AU"/>
        </w:rPr>
      </w:pPr>
      <w:r w:rsidRPr="00477E27">
        <w:rPr>
          <w:noProof/>
        </w:rPr>
        <w:t>4.1.3.</w:t>
      </w:r>
      <w:r>
        <w:rPr>
          <w:rFonts w:eastAsiaTheme="minorEastAsia"/>
          <w:noProof/>
          <w:sz w:val="22"/>
          <w:lang w:val="en-AU" w:eastAsia="en-AU"/>
        </w:rPr>
        <w:tab/>
      </w:r>
      <w:r>
        <w:rPr>
          <w:noProof/>
        </w:rPr>
        <w:t>Digital Technologies / Communications</w:t>
      </w:r>
      <w:r>
        <w:rPr>
          <w:noProof/>
        </w:rPr>
        <w:tab/>
      </w:r>
      <w:r>
        <w:rPr>
          <w:noProof/>
        </w:rPr>
        <w:fldChar w:fldCharType="begin"/>
      </w:r>
      <w:r>
        <w:rPr>
          <w:noProof/>
        </w:rPr>
        <w:instrText xml:space="preserve"> PAGEREF _Toc84421369 \h </w:instrText>
      </w:r>
      <w:r>
        <w:rPr>
          <w:noProof/>
        </w:rPr>
      </w:r>
      <w:r>
        <w:rPr>
          <w:noProof/>
        </w:rPr>
        <w:fldChar w:fldCharType="separate"/>
      </w:r>
      <w:r>
        <w:rPr>
          <w:noProof/>
        </w:rPr>
        <w:t>12</w:t>
      </w:r>
      <w:r>
        <w:rPr>
          <w:noProof/>
        </w:rPr>
        <w:fldChar w:fldCharType="end"/>
      </w:r>
    </w:p>
    <w:p w14:paraId="419C8E65" w14:textId="1FE7173C" w:rsidR="00EB2422" w:rsidRDefault="00EB2422">
      <w:pPr>
        <w:pStyle w:val="TOC2"/>
        <w:rPr>
          <w:rFonts w:eastAsiaTheme="minorEastAsia"/>
          <w:color w:val="auto"/>
          <w:lang w:val="en-AU" w:eastAsia="en-AU"/>
        </w:rPr>
      </w:pPr>
      <w:r w:rsidRPr="00477E27">
        <w:t>4.2.</w:t>
      </w:r>
      <w:r>
        <w:rPr>
          <w:rFonts w:eastAsiaTheme="minorEastAsia"/>
          <w:color w:val="auto"/>
          <w:lang w:val="en-AU" w:eastAsia="en-AU"/>
        </w:rPr>
        <w:tab/>
      </w:r>
      <w:r>
        <w:t>Contributing practices, technologies and trends</w:t>
      </w:r>
      <w:r>
        <w:tab/>
      </w:r>
      <w:r>
        <w:fldChar w:fldCharType="begin"/>
      </w:r>
      <w:r>
        <w:instrText xml:space="preserve"> PAGEREF _Toc84421370 \h </w:instrText>
      </w:r>
      <w:r>
        <w:fldChar w:fldCharType="separate"/>
      </w:r>
      <w:r>
        <w:t>12</w:t>
      </w:r>
      <w:r>
        <w:fldChar w:fldCharType="end"/>
      </w:r>
    </w:p>
    <w:p w14:paraId="2E0FA33E" w14:textId="6697FAE8" w:rsidR="00EB2422" w:rsidRDefault="00EB2422">
      <w:pPr>
        <w:pStyle w:val="TOC3"/>
        <w:tabs>
          <w:tab w:val="left" w:pos="1134"/>
          <w:tab w:val="right" w:leader="dot" w:pos="10195"/>
        </w:tabs>
        <w:rPr>
          <w:rFonts w:eastAsiaTheme="minorEastAsia"/>
          <w:noProof/>
          <w:sz w:val="22"/>
          <w:lang w:val="en-AU" w:eastAsia="en-AU"/>
        </w:rPr>
      </w:pPr>
      <w:r w:rsidRPr="00477E27">
        <w:rPr>
          <w:noProof/>
        </w:rPr>
        <w:t>4.2.1.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_Toc84421371 \h </w:instrText>
      </w:r>
      <w:r>
        <w:rPr>
          <w:noProof/>
        </w:rPr>
      </w:r>
      <w:r>
        <w:rPr>
          <w:noProof/>
        </w:rPr>
        <w:fldChar w:fldCharType="separate"/>
      </w:r>
      <w:r>
        <w:rPr>
          <w:noProof/>
        </w:rPr>
        <w:t>13</w:t>
      </w:r>
      <w:r>
        <w:rPr>
          <w:noProof/>
        </w:rPr>
        <w:fldChar w:fldCharType="end"/>
      </w:r>
    </w:p>
    <w:p w14:paraId="28F6403D" w14:textId="74D475D1" w:rsidR="00EB2422" w:rsidRDefault="00EB2422">
      <w:pPr>
        <w:pStyle w:val="TOC3"/>
        <w:tabs>
          <w:tab w:val="left" w:pos="1134"/>
          <w:tab w:val="right" w:leader="dot" w:pos="10195"/>
        </w:tabs>
        <w:rPr>
          <w:rFonts w:eastAsiaTheme="minorEastAsia"/>
          <w:noProof/>
          <w:sz w:val="22"/>
          <w:lang w:val="en-AU" w:eastAsia="en-AU"/>
        </w:rPr>
      </w:pPr>
      <w:r w:rsidRPr="00477E27">
        <w:rPr>
          <w:noProof/>
        </w:rPr>
        <w:t>4.2.2.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_Toc84421372 \h </w:instrText>
      </w:r>
      <w:r>
        <w:rPr>
          <w:noProof/>
        </w:rPr>
      </w:r>
      <w:r>
        <w:rPr>
          <w:noProof/>
        </w:rPr>
        <w:fldChar w:fldCharType="separate"/>
      </w:r>
      <w:r>
        <w:rPr>
          <w:noProof/>
        </w:rPr>
        <w:t>15</w:t>
      </w:r>
      <w:r>
        <w:rPr>
          <w:noProof/>
        </w:rPr>
        <w:fldChar w:fldCharType="end"/>
      </w:r>
    </w:p>
    <w:p w14:paraId="0A0B3F47" w14:textId="59ABED6F" w:rsidR="00EB2422" w:rsidRDefault="00EB2422">
      <w:pPr>
        <w:pStyle w:val="TOC3"/>
        <w:tabs>
          <w:tab w:val="left" w:pos="1134"/>
          <w:tab w:val="right" w:leader="dot" w:pos="10195"/>
        </w:tabs>
        <w:rPr>
          <w:rFonts w:eastAsiaTheme="minorEastAsia"/>
          <w:noProof/>
          <w:sz w:val="22"/>
          <w:lang w:val="en-AU" w:eastAsia="en-AU"/>
        </w:rPr>
      </w:pPr>
      <w:r w:rsidRPr="00477E27">
        <w:rPr>
          <w:noProof/>
        </w:rPr>
        <w:t>4.2.3.</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_Toc84421373 \h </w:instrText>
      </w:r>
      <w:r>
        <w:rPr>
          <w:noProof/>
        </w:rPr>
      </w:r>
      <w:r>
        <w:rPr>
          <w:noProof/>
        </w:rPr>
        <w:fldChar w:fldCharType="separate"/>
      </w:r>
      <w:r>
        <w:rPr>
          <w:noProof/>
        </w:rPr>
        <w:t>16</w:t>
      </w:r>
      <w:r>
        <w:rPr>
          <w:noProof/>
        </w:rPr>
        <w:fldChar w:fldCharType="end"/>
      </w:r>
    </w:p>
    <w:p w14:paraId="6C873579" w14:textId="5F837E3C" w:rsidR="00EB2422" w:rsidRDefault="00EB2422">
      <w:pPr>
        <w:pStyle w:val="TOC3"/>
        <w:tabs>
          <w:tab w:val="left" w:pos="1134"/>
          <w:tab w:val="right" w:leader="dot" w:pos="10195"/>
        </w:tabs>
        <w:rPr>
          <w:rFonts w:eastAsiaTheme="minorEastAsia"/>
          <w:noProof/>
          <w:sz w:val="22"/>
          <w:lang w:val="en-AU" w:eastAsia="en-AU"/>
        </w:rPr>
      </w:pPr>
      <w:r w:rsidRPr="00477E27">
        <w:rPr>
          <w:noProof/>
        </w:rPr>
        <w:t>4.2.4.</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_Toc84421374 \h </w:instrText>
      </w:r>
      <w:r>
        <w:rPr>
          <w:noProof/>
        </w:rPr>
      </w:r>
      <w:r>
        <w:rPr>
          <w:noProof/>
        </w:rPr>
        <w:fldChar w:fldCharType="separate"/>
      </w:r>
      <w:r>
        <w:rPr>
          <w:noProof/>
        </w:rPr>
        <w:t>18</w:t>
      </w:r>
      <w:r>
        <w:rPr>
          <w:noProof/>
        </w:rPr>
        <w:fldChar w:fldCharType="end"/>
      </w:r>
    </w:p>
    <w:p w14:paraId="1A1B4305" w14:textId="724DDEE7" w:rsidR="00EB2422" w:rsidRDefault="00EB2422">
      <w:pPr>
        <w:pStyle w:val="TOC3"/>
        <w:tabs>
          <w:tab w:val="left" w:pos="1134"/>
          <w:tab w:val="right" w:leader="dot" w:pos="10195"/>
        </w:tabs>
        <w:rPr>
          <w:rFonts w:eastAsiaTheme="minorEastAsia"/>
          <w:noProof/>
          <w:sz w:val="22"/>
          <w:lang w:val="en-AU" w:eastAsia="en-AU"/>
        </w:rPr>
      </w:pPr>
      <w:r w:rsidRPr="00477E27">
        <w:rPr>
          <w:noProof/>
        </w:rPr>
        <w:t>4.2.5.</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_Toc84421375 \h </w:instrText>
      </w:r>
      <w:r>
        <w:rPr>
          <w:noProof/>
        </w:rPr>
      </w:r>
      <w:r>
        <w:rPr>
          <w:noProof/>
        </w:rPr>
        <w:fldChar w:fldCharType="separate"/>
      </w:r>
      <w:r>
        <w:rPr>
          <w:noProof/>
        </w:rPr>
        <w:t>20</w:t>
      </w:r>
      <w:r>
        <w:rPr>
          <w:noProof/>
        </w:rPr>
        <w:fldChar w:fldCharType="end"/>
      </w:r>
    </w:p>
    <w:p w14:paraId="22E6C533" w14:textId="055FD26F" w:rsidR="00EB2422" w:rsidRDefault="00EB2422">
      <w:pPr>
        <w:pStyle w:val="TOC3"/>
        <w:tabs>
          <w:tab w:val="left" w:pos="1134"/>
          <w:tab w:val="right" w:leader="dot" w:pos="10195"/>
        </w:tabs>
        <w:rPr>
          <w:rFonts w:eastAsiaTheme="minorEastAsia"/>
          <w:noProof/>
          <w:sz w:val="22"/>
          <w:lang w:val="en-AU" w:eastAsia="en-AU"/>
        </w:rPr>
      </w:pPr>
      <w:r w:rsidRPr="00477E27">
        <w:rPr>
          <w:noProof/>
        </w:rPr>
        <w:t>4.2.6.</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_Toc84421376 \h </w:instrText>
      </w:r>
      <w:r>
        <w:rPr>
          <w:noProof/>
        </w:rPr>
      </w:r>
      <w:r>
        <w:rPr>
          <w:noProof/>
        </w:rPr>
        <w:fldChar w:fldCharType="separate"/>
      </w:r>
      <w:r>
        <w:rPr>
          <w:noProof/>
        </w:rPr>
        <w:t>22</w:t>
      </w:r>
      <w:r>
        <w:rPr>
          <w:noProof/>
        </w:rPr>
        <w:fldChar w:fldCharType="end"/>
      </w:r>
    </w:p>
    <w:p w14:paraId="0A27F9B7" w14:textId="2B3AD93B" w:rsidR="00EB2422" w:rsidRDefault="00EB2422">
      <w:pPr>
        <w:pStyle w:val="TOC3"/>
        <w:tabs>
          <w:tab w:val="left" w:pos="1134"/>
          <w:tab w:val="right" w:leader="dot" w:pos="10195"/>
        </w:tabs>
        <w:rPr>
          <w:rFonts w:eastAsiaTheme="minorEastAsia"/>
          <w:noProof/>
          <w:sz w:val="22"/>
          <w:lang w:val="en-AU" w:eastAsia="en-AU"/>
        </w:rPr>
      </w:pPr>
      <w:r w:rsidRPr="00477E27">
        <w:rPr>
          <w:noProof/>
        </w:rPr>
        <w:t>4.2.7.</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_Toc84421377 \h </w:instrText>
      </w:r>
      <w:r>
        <w:rPr>
          <w:noProof/>
        </w:rPr>
      </w:r>
      <w:r>
        <w:rPr>
          <w:noProof/>
        </w:rPr>
        <w:fldChar w:fldCharType="separate"/>
      </w:r>
      <w:r>
        <w:rPr>
          <w:noProof/>
        </w:rPr>
        <w:t>22</w:t>
      </w:r>
      <w:r>
        <w:rPr>
          <w:noProof/>
        </w:rPr>
        <w:fldChar w:fldCharType="end"/>
      </w:r>
    </w:p>
    <w:p w14:paraId="3AA3A032" w14:textId="44A2EDB4" w:rsidR="00EB2422" w:rsidRDefault="00EB2422">
      <w:pPr>
        <w:pStyle w:val="TOC3"/>
        <w:tabs>
          <w:tab w:val="left" w:pos="1134"/>
          <w:tab w:val="right" w:leader="dot" w:pos="10195"/>
        </w:tabs>
        <w:rPr>
          <w:rFonts w:eastAsiaTheme="minorEastAsia"/>
          <w:noProof/>
          <w:sz w:val="22"/>
          <w:lang w:val="en-AU" w:eastAsia="en-AU"/>
        </w:rPr>
      </w:pPr>
      <w:r w:rsidRPr="00477E27">
        <w:rPr>
          <w:noProof/>
        </w:rPr>
        <w:t>4.2.8.</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_Toc84421378 \h </w:instrText>
      </w:r>
      <w:r>
        <w:rPr>
          <w:noProof/>
        </w:rPr>
      </w:r>
      <w:r>
        <w:rPr>
          <w:noProof/>
        </w:rPr>
        <w:fldChar w:fldCharType="separate"/>
      </w:r>
      <w:r>
        <w:rPr>
          <w:noProof/>
        </w:rPr>
        <w:t>23</w:t>
      </w:r>
      <w:r>
        <w:rPr>
          <w:noProof/>
        </w:rPr>
        <w:fldChar w:fldCharType="end"/>
      </w:r>
    </w:p>
    <w:p w14:paraId="32457947" w14:textId="46A5D069" w:rsidR="00EB2422" w:rsidRDefault="00EB2422">
      <w:pPr>
        <w:pStyle w:val="TOC3"/>
        <w:tabs>
          <w:tab w:val="left" w:pos="1134"/>
          <w:tab w:val="right" w:leader="dot" w:pos="10195"/>
        </w:tabs>
        <w:rPr>
          <w:rFonts w:eastAsiaTheme="minorEastAsia"/>
          <w:noProof/>
          <w:sz w:val="22"/>
          <w:lang w:val="en-AU" w:eastAsia="en-AU"/>
        </w:rPr>
      </w:pPr>
      <w:r w:rsidRPr="00477E27">
        <w:rPr>
          <w:noProof/>
        </w:rPr>
        <w:t>4.2.9.</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_Toc84421379 \h </w:instrText>
      </w:r>
      <w:r>
        <w:rPr>
          <w:noProof/>
        </w:rPr>
      </w:r>
      <w:r>
        <w:rPr>
          <w:noProof/>
        </w:rPr>
        <w:fldChar w:fldCharType="separate"/>
      </w:r>
      <w:r>
        <w:rPr>
          <w:noProof/>
        </w:rPr>
        <w:t>23</w:t>
      </w:r>
      <w:r>
        <w:rPr>
          <w:noProof/>
        </w:rPr>
        <w:fldChar w:fldCharType="end"/>
      </w:r>
    </w:p>
    <w:p w14:paraId="2E4A6DD7" w14:textId="49316F1B" w:rsidR="00EB2422" w:rsidRDefault="00EB2422">
      <w:pPr>
        <w:pStyle w:val="TOC3"/>
        <w:tabs>
          <w:tab w:val="left" w:pos="1843"/>
          <w:tab w:val="right" w:leader="dot" w:pos="10195"/>
        </w:tabs>
        <w:rPr>
          <w:rFonts w:eastAsiaTheme="minorEastAsia"/>
          <w:noProof/>
          <w:sz w:val="22"/>
          <w:lang w:val="en-AU" w:eastAsia="en-AU"/>
        </w:rPr>
      </w:pPr>
      <w:r w:rsidRPr="00477E27">
        <w:rPr>
          <w:noProof/>
        </w:rPr>
        <w:t>4.2.10.</w:t>
      </w:r>
      <w:r>
        <w:rPr>
          <w:rFonts w:eastAsiaTheme="minorEastAsia"/>
          <w:noProof/>
          <w:sz w:val="22"/>
          <w:lang w:val="en-AU" w:eastAsia="en-AU"/>
        </w:rPr>
        <w:tab/>
      </w:r>
      <w:r>
        <w:rPr>
          <w:noProof/>
        </w:rPr>
        <w:t>Digital situational awareness / Common Situational awareness</w:t>
      </w:r>
      <w:r>
        <w:rPr>
          <w:noProof/>
        </w:rPr>
        <w:tab/>
      </w:r>
      <w:r>
        <w:rPr>
          <w:noProof/>
        </w:rPr>
        <w:fldChar w:fldCharType="begin"/>
      </w:r>
      <w:r>
        <w:rPr>
          <w:noProof/>
        </w:rPr>
        <w:instrText xml:space="preserve"> PAGEREF _Toc84421380 \h </w:instrText>
      </w:r>
      <w:r>
        <w:rPr>
          <w:noProof/>
        </w:rPr>
      </w:r>
      <w:r>
        <w:rPr>
          <w:noProof/>
        </w:rPr>
        <w:fldChar w:fldCharType="separate"/>
      </w:r>
      <w:r>
        <w:rPr>
          <w:noProof/>
        </w:rPr>
        <w:t>25</w:t>
      </w:r>
      <w:r>
        <w:rPr>
          <w:noProof/>
        </w:rPr>
        <w:fldChar w:fldCharType="end"/>
      </w:r>
    </w:p>
    <w:p w14:paraId="78648ACC" w14:textId="00EC6BD1" w:rsidR="00EB2422" w:rsidRDefault="00EB2422">
      <w:pPr>
        <w:pStyle w:val="TOC3"/>
        <w:tabs>
          <w:tab w:val="left" w:pos="1843"/>
          <w:tab w:val="right" w:leader="dot" w:pos="10195"/>
        </w:tabs>
        <w:rPr>
          <w:rFonts w:eastAsiaTheme="minorEastAsia"/>
          <w:noProof/>
          <w:sz w:val="22"/>
          <w:lang w:val="en-AU" w:eastAsia="en-AU"/>
        </w:rPr>
      </w:pPr>
      <w:r w:rsidRPr="00477E27">
        <w:rPr>
          <w:noProof/>
        </w:rPr>
        <w:t>4.2.11.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_Toc84421381 \h </w:instrText>
      </w:r>
      <w:r>
        <w:rPr>
          <w:noProof/>
        </w:rPr>
      </w:r>
      <w:r>
        <w:rPr>
          <w:noProof/>
        </w:rPr>
        <w:fldChar w:fldCharType="separate"/>
      </w:r>
      <w:r>
        <w:rPr>
          <w:noProof/>
        </w:rPr>
        <w:t>27</w:t>
      </w:r>
      <w:r>
        <w:rPr>
          <w:noProof/>
        </w:rPr>
        <w:fldChar w:fldCharType="end"/>
      </w:r>
    </w:p>
    <w:p w14:paraId="442DAF11" w14:textId="7C1CE922" w:rsidR="00EB2422" w:rsidRDefault="00EB2422">
      <w:pPr>
        <w:pStyle w:val="TOC3"/>
        <w:tabs>
          <w:tab w:val="left" w:pos="1843"/>
          <w:tab w:val="right" w:leader="dot" w:pos="10195"/>
        </w:tabs>
        <w:rPr>
          <w:rFonts w:eastAsiaTheme="minorEastAsia"/>
          <w:noProof/>
          <w:sz w:val="22"/>
          <w:lang w:val="en-AU" w:eastAsia="en-AU"/>
        </w:rPr>
      </w:pPr>
      <w:r w:rsidRPr="00477E27">
        <w:rPr>
          <w:noProof/>
        </w:rPr>
        <w:t>4.2.12.</w:t>
      </w:r>
      <w:r>
        <w:rPr>
          <w:rFonts w:eastAsiaTheme="minorEastAsia"/>
          <w:noProof/>
          <w:sz w:val="22"/>
          <w:lang w:val="en-AU" w:eastAsia="en-AU"/>
        </w:rPr>
        <w:tab/>
      </w:r>
      <w:r w:rsidRPr="00477E27">
        <w:rPr>
          <w:noProof/>
        </w:rPr>
        <w:t>New sensing technolog</w:t>
      </w:r>
      <w:r>
        <w:rPr>
          <w:noProof/>
        </w:rPr>
        <w:t>y for nearshore and port waters</w:t>
      </w:r>
      <w:r>
        <w:rPr>
          <w:noProof/>
        </w:rPr>
        <w:tab/>
      </w:r>
      <w:r>
        <w:rPr>
          <w:noProof/>
        </w:rPr>
        <w:fldChar w:fldCharType="begin"/>
      </w:r>
      <w:r>
        <w:rPr>
          <w:noProof/>
        </w:rPr>
        <w:instrText xml:space="preserve"> PAGEREF _Toc84421382 \h </w:instrText>
      </w:r>
      <w:r>
        <w:rPr>
          <w:noProof/>
        </w:rPr>
      </w:r>
      <w:r>
        <w:rPr>
          <w:noProof/>
        </w:rPr>
        <w:fldChar w:fldCharType="separate"/>
      </w:r>
      <w:r>
        <w:rPr>
          <w:noProof/>
        </w:rPr>
        <w:t>27</w:t>
      </w:r>
      <w:r>
        <w:rPr>
          <w:noProof/>
        </w:rPr>
        <w:fldChar w:fldCharType="end"/>
      </w:r>
    </w:p>
    <w:p w14:paraId="27A1FBDD" w14:textId="5A38FC42" w:rsidR="00EB2422" w:rsidRDefault="00EB2422">
      <w:pPr>
        <w:pStyle w:val="TOC3"/>
        <w:tabs>
          <w:tab w:val="left" w:pos="1843"/>
          <w:tab w:val="right" w:leader="dot" w:pos="10195"/>
        </w:tabs>
        <w:rPr>
          <w:rFonts w:eastAsiaTheme="minorEastAsia"/>
          <w:noProof/>
          <w:sz w:val="22"/>
          <w:lang w:val="en-AU" w:eastAsia="en-AU"/>
        </w:rPr>
      </w:pPr>
      <w:r w:rsidRPr="00477E27">
        <w:rPr>
          <w:noProof/>
        </w:rPr>
        <w:t>4.2.13.</w:t>
      </w:r>
      <w:r>
        <w:rPr>
          <w:rFonts w:eastAsiaTheme="minorEastAsia"/>
          <w:noProof/>
          <w:sz w:val="22"/>
          <w:lang w:val="en-AU" w:eastAsia="en-AU"/>
        </w:rPr>
        <w:tab/>
      </w:r>
      <w:r w:rsidRPr="00477E27">
        <w:rPr>
          <w:noProof/>
        </w:rPr>
        <w:t>Long-distance sensing technology</w:t>
      </w:r>
      <w:r>
        <w:rPr>
          <w:noProof/>
        </w:rPr>
        <w:tab/>
      </w:r>
      <w:r>
        <w:rPr>
          <w:noProof/>
        </w:rPr>
        <w:fldChar w:fldCharType="begin"/>
      </w:r>
      <w:r>
        <w:rPr>
          <w:noProof/>
        </w:rPr>
        <w:instrText xml:space="preserve"> PAGEREF _Toc84421383 \h </w:instrText>
      </w:r>
      <w:r>
        <w:rPr>
          <w:noProof/>
        </w:rPr>
      </w:r>
      <w:r>
        <w:rPr>
          <w:noProof/>
        </w:rPr>
        <w:fldChar w:fldCharType="separate"/>
      </w:r>
      <w:r>
        <w:rPr>
          <w:noProof/>
        </w:rPr>
        <w:t>28</w:t>
      </w:r>
      <w:r>
        <w:rPr>
          <w:noProof/>
        </w:rPr>
        <w:fldChar w:fldCharType="end"/>
      </w:r>
    </w:p>
    <w:p w14:paraId="0C481B37" w14:textId="0A628EE8" w:rsidR="00EB2422" w:rsidRDefault="00EB2422">
      <w:pPr>
        <w:pStyle w:val="TOC2"/>
        <w:rPr>
          <w:rFonts w:eastAsiaTheme="minorEastAsia"/>
          <w:color w:val="auto"/>
          <w:lang w:val="en-AU" w:eastAsia="en-AU"/>
        </w:rPr>
      </w:pPr>
      <w:r w:rsidRPr="00477E27">
        <w:t>4.3.</w:t>
      </w:r>
      <w:r>
        <w:rPr>
          <w:rFonts w:eastAsiaTheme="minorEastAsia"/>
          <w:color w:val="auto"/>
          <w:lang w:val="en-AU" w:eastAsia="en-AU"/>
        </w:rPr>
        <w:tab/>
      </w:r>
      <w:r>
        <w:t>Implications for the international framework for VTS</w:t>
      </w:r>
      <w:r>
        <w:tab/>
      </w:r>
      <w:r>
        <w:fldChar w:fldCharType="begin"/>
      </w:r>
      <w:r>
        <w:instrText xml:space="preserve"> PAGEREF _Toc84421384 \h </w:instrText>
      </w:r>
      <w:r>
        <w:fldChar w:fldCharType="separate"/>
      </w:r>
      <w:r>
        <w:t>29</w:t>
      </w:r>
      <w:r>
        <w:fldChar w:fldCharType="end"/>
      </w:r>
    </w:p>
    <w:p w14:paraId="4548BCDC" w14:textId="0807A6C5" w:rsidR="00EB2422" w:rsidRDefault="00EB2422">
      <w:pPr>
        <w:pStyle w:val="TOC1"/>
        <w:rPr>
          <w:rFonts w:eastAsiaTheme="minorEastAsia"/>
          <w:b w:val="0"/>
          <w:color w:val="auto"/>
          <w:lang w:val="en-AU" w:eastAsia="en-AU"/>
        </w:rPr>
      </w:pPr>
      <w:r w:rsidRPr="00477E27">
        <w:t>5.</w:t>
      </w:r>
      <w:r>
        <w:rPr>
          <w:rFonts w:eastAsiaTheme="minorEastAsia"/>
          <w:b w:val="0"/>
          <w:color w:val="auto"/>
          <w:lang w:val="en-AU" w:eastAsia="en-AU"/>
        </w:rPr>
        <w:tab/>
      </w:r>
      <w:r w:rsidRPr="00477E27">
        <w:t>DEFINITIONS</w:t>
      </w:r>
      <w:r>
        <w:tab/>
      </w:r>
      <w:r>
        <w:fldChar w:fldCharType="begin"/>
      </w:r>
      <w:r>
        <w:instrText xml:space="preserve"> PAGEREF _Toc84421385 \h </w:instrText>
      </w:r>
      <w:r>
        <w:fldChar w:fldCharType="separate"/>
      </w:r>
      <w:r>
        <w:t>30</w:t>
      </w:r>
      <w:r>
        <w:fldChar w:fldCharType="end"/>
      </w:r>
    </w:p>
    <w:p w14:paraId="12822063" w14:textId="15D85FB4" w:rsidR="00EB2422" w:rsidRDefault="00EB2422">
      <w:pPr>
        <w:pStyle w:val="TOC1"/>
        <w:rPr>
          <w:rFonts w:eastAsiaTheme="minorEastAsia"/>
          <w:b w:val="0"/>
          <w:color w:val="auto"/>
          <w:lang w:val="en-AU" w:eastAsia="en-AU"/>
        </w:rPr>
      </w:pPr>
      <w:r w:rsidRPr="00477E27">
        <w:t>6.</w:t>
      </w:r>
      <w:r>
        <w:rPr>
          <w:rFonts w:eastAsiaTheme="minorEastAsia"/>
          <w:b w:val="0"/>
          <w:color w:val="auto"/>
          <w:lang w:val="en-AU" w:eastAsia="en-AU"/>
        </w:rPr>
        <w:tab/>
      </w:r>
      <w:r w:rsidRPr="00477E27">
        <w:t>ACRONYMS</w:t>
      </w:r>
      <w:r>
        <w:tab/>
      </w:r>
      <w:r>
        <w:fldChar w:fldCharType="begin"/>
      </w:r>
      <w:r>
        <w:instrText xml:space="preserve"> PAGEREF _Toc84421386 \h </w:instrText>
      </w:r>
      <w:r>
        <w:fldChar w:fldCharType="separate"/>
      </w:r>
      <w:r>
        <w:t>31</w:t>
      </w:r>
      <w:r>
        <w:fldChar w:fldCharType="end"/>
      </w:r>
    </w:p>
    <w:p w14:paraId="1CA3B3FB" w14:textId="25212EFD"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84421361"/>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proofErr w:type="gramStart"/>
      <w:r w:rsidRPr="009055DF">
        <w:t>challenges</w:t>
      </w:r>
      <w:proofErr w:type="gramEnd"/>
      <w:r w:rsidRPr="009055DF">
        <w:t xml:space="preserve">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 xml:space="preserve">how existing VTS practices could be </w:t>
      </w:r>
      <w:proofErr w:type="gramStart"/>
      <w:r w:rsidRPr="00F730B4">
        <w:t>enhanced</w:t>
      </w:r>
      <w:proofErr w:type="gramEnd"/>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proofErr w:type="gramStart"/>
      <w:r>
        <w:t>Plan for the future</w:t>
      </w:r>
      <w:proofErr w:type="gramEnd"/>
      <w:r>
        <w:t>,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EC1228">
      <w:pPr>
        <w:pStyle w:val="BodyText"/>
        <w:numPr>
          <w:ilvl w:val="0"/>
          <w:numId w:val="77"/>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EC1228">
      <w:pPr>
        <w:pStyle w:val="BodyText"/>
        <w:numPr>
          <w:ilvl w:val="0"/>
          <w:numId w:val="77"/>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1" w:name="_Toc84421362"/>
      <w:r>
        <w:rPr>
          <w:caps w:val="0"/>
        </w:rPr>
        <w:lastRenderedPageBreak/>
        <w:t>EXECUTIVE SUMMARY</w:t>
      </w:r>
      <w:bookmarkEnd w:id="1"/>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w:t>
      </w:r>
      <w:proofErr w:type="gramStart"/>
      <w:r>
        <w:t>technologies</w:t>
      </w:r>
      <w:proofErr w:type="gramEnd"/>
      <w:r>
        <w:t xml:space="preserve">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EC1228">
      <w:pPr>
        <w:pStyle w:val="BodyText"/>
        <w:numPr>
          <w:ilvl w:val="0"/>
          <w:numId w:val="77"/>
        </w:numPr>
        <w:spacing w:before="60" w:after="60" w:line="240" w:lineRule="auto"/>
        <w:ind w:left="714" w:hanging="357"/>
      </w:pPr>
      <w:r>
        <w:t>Requisite technologies develop (</w:t>
      </w:r>
      <w:proofErr w:type="gramStart"/>
      <w:r>
        <w:t>e.g.</w:t>
      </w:r>
      <w:proofErr w:type="gramEnd"/>
      <w:r>
        <w:t xml:space="preserve"> digital communications and </w:t>
      </w:r>
      <w:r w:rsidR="00A67E65">
        <w:t xml:space="preserve">automated </w:t>
      </w:r>
      <w:r>
        <w:t>data exchange);</w:t>
      </w:r>
    </w:p>
    <w:p w14:paraId="48DCB33F" w14:textId="77777777" w:rsidR="007813F7" w:rsidRDefault="007813F7" w:rsidP="00EC1228">
      <w:pPr>
        <w:pStyle w:val="BodyText"/>
        <w:numPr>
          <w:ilvl w:val="0"/>
          <w:numId w:val="77"/>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EC1228">
      <w:pPr>
        <w:pStyle w:val="BodyText"/>
        <w:numPr>
          <w:ilvl w:val="0"/>
          <w:numId w:val="77"/>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77777777" w:rsidR="00E71393" w:rsidRPr="00E71393" w:rsidRDefault="00E71393" w:rsidP="00FA1154">
      <w:pPr>
        <w:pStyle w:val="BodyText"/>
        <w:spacing w:before="120" w:line="240" w:lineRule="auto"/>
        <w:rPr>
          <w:b/>
          <w:bCs/>
        </w:rPr>
      </w:pPr>
      <w:r w:rsidRPr="00E71393">
        <w:rPr>
          <w:b/>
          <w:bCs/>
        </w:rPr>
        <w:t xml:space="preserve">Emerging trends, </w:t>
      </w:r>
      <w:proofErr w:type="gramStart"/>
      <w:r w:rsidRPr="00E71393">
        <w:rPr>
          <w:b/>
          <w:bCs/>
        </w:rPr>
        <w:t>technologies</w:t>
      </w:r>
      <w:proofErr w:type="gramEnd"/>
      <w:r w:rsidRPr="00E71393">
        <w:rPr>
          <w:b/>
          <w:bCs/>
        </w:rPr>
        <w:t xml:space="preserve"> and practices </w:t>
      </w:r>
    </w:p>
    <w:p w14:paraId="67F09338" w14:textId="7F1777E2" w:rsidR="006100AC" w:rsidRDefault="00301CE3" w:rsidP="006100AC">
      <w:pPr>
        <w:pStyle w:val="BodyText"/>
      </w:pPr>
      <w:r>
        <w:t>E</w:t>
      </w:r>
      <w:r w:rsidR="006100AC" w:rsidRPr="006100AC">
        <w:t xml:space="preserve">merging trends, technologies and practices </w:t>
      </w:r>
      <w:bookmarkStart w:id="2" w:name="_Hlk75851272"/>
      <w:r w:rsidR="006100AC">
        <w:t xml:space="preserve">that will </w:t>
      </w:r>
      <w:r w:rsidR="0057446C">
        <w:t>shape</w:t>
      </w:r>
      <w:r w:rsidR="006100AC">
        <w:t xml:space="preserve"> the role and capabilities </w:t>
      </w:r>
      <w:r w:rsidR="0057446C">
        <w:t>for</w:t>
      </w:r>
      <w:r w:rsidR="006100AC">
        <w:t xml:space="preserve"> ‘future VTS’ </w:t>
      </w:r>
      <w:bookmarkEnd w:id="2"/>
      <w:r w:rsidR="006100AC">
        <w:t xml:space="preserve">include:  </w:t>
      </w:r>
    </w:p>
    <w:p w14:paraId="134CBCDD" w14:textId="77777777" w:rsidR="006100AC" w:rsidRPr="00B371D7" w:rsidRDefault="006100AC" w:rsidP="00EC1228">
      <w:pPr>
        <w:pStyle w:val="BodyText"/>
        <w:numPr>
          <w:ilvl w:val="0"/>
          <w:numId w:val="76"/>
        </w:numPr>
        <w:spacing w:before="60" w:after="60" w:line="240" w:lineRule="auto"/>
        <w:ind w:left="714" w:hanging="357"/>
      </w:pPr>
      <w:r w:rsidRPr="00B371D7">
        <w:t>Maritime Autonomous Surface Ships</w:t>
      </w:r>
    </w:p>
    <w:p w14:paraId="01F624E2" w14:textId="77777777" w:rsidR="006100AC" w:rsidRPr="00B371D7" w:rsidRDefault="006100AC" w:rsidP="00EC1228">
      <w:pPr>
        <w:pStyle w:val="BodyText"/>
        <w:numPr>
          <w:ilvl w:val="0"/>
          <w:numId w:val="76"/>
        </w:numPr>
        <w:spacing w:before="60" w:after="60" w:line="240" w:lineRule="auto"/>
        <w:ind w:left="714" w:hanging="357"/>
      </w:pPr>
      <w:r w:rsidRPr="00B371D7">
        <w:t>Digital technologies and communications</w:t>
      </w:r>
    </w:p>
    <w:p w14:paraId="635494EB" w14:textId="07B6FF52" w:rsidR="00D735A8" w:rsidRPr="00B371D7" w:rsidRDefault="00D735A8" w:rsidP="00EC1228">
      <w:pPr>
        <w:pStyle w:val="BodyText"/>
        <w:numPr>
          <w:ilvl w:val="0"/>
          <w:numId w:val="76"/>
        </w:numPr>
        <w:spacing w:before="60" w:after="60" w:line="240" w:lineRule="auto"/>
        <w:ind w:left="714" w:hanging="357"/>
      </w:pPr>
      <w:r w:rsidRPr="00B371D7">
        <w:t xml:space="preserve">Green House Gas </w:t>
      </w:r>
      <w:r>
        <w:t>Emissions</w:t>
      </w:r>
      <w:r w:rsidR="0022724E">
        <w:t xml:space="preserve"> </w:t>
      </w:r>
      <w:r w:rsidR="00BD7F0E">
        <w:t>/ Just in time Arrival</w:t>
      </w:r>
    </w:p>
    <w:p w14:paraId="3CC91DD3" w14:textId="77777777" w:rsidR="0076055B" w:rsidRPr="00B371D7" w:rsidRDefault="0076055B" w:rsidP="0076055B">
      <w:pPr>
        <w:pStyle w:val="BodyText"/>
        <w:numPr>
          <w:ilvl w:val="0"/>
          <w:numId w:val="76"/>
        </w:numPr>
        <w:spacing w:before="60" w:after="60" w:line="240" w:lineRule="auto"/>
        <w:ind w:left="714" w:hanging="357"/>
      </w:pPr>
      <w:r w:rsidRPr="00B371D7">
        <w:t xml:space="preserve">Advanced Decision Support Services </w:t>
      </w:r>
    </w:p>
    <w:p w14:paraId="5AF1A739" w14:textId="77777777" w:rsidR="006100AC" w:rsidRPr="00B371D7" w:rsidRDefault="006100AC" w:rsidP="00EC1228">
      <w:pPr>
        <w:pStyle w:val="BodyText"/>
        <w:numPr>
          <w:ilvl w:val="0"/>
          <w:numId w:val="76"/>
        </w:numPr>
        <w:spacing w:before="60" w:after="60" w:line="240" w:lineRule="auto"/>
        <w:ind w:left="714" w:hanging="357"/>
      </w:pPr>
      <w:r w:rsidRPr="00B371D7">
        <w:t>Automated Data and Information Exchange</w:t>
      </w:r>
    </w:p>
    <w:p w14:paraId="0C4702AE" w14:textId="141A991A" w:rsidR="006100AC" w:rsidRPr="00BD7F0E" w:rsidRDefault="006100AC" w:rsidP="00EC1228">
      <w:pPr>
        <w:pStyle w:val="BodyText"/>
        <w:numPr>
          <w:ilvl w:val="0"/>
          <w:numId w:val="76"/>
        </w:numPr>
        <w:spacing w:before="60" w:after="60" w:line="240" w:lineRule="auto"/>
        <w:ind w:left="714" w:hanging="357"/>
      </w:pPr>
      <w:r w:rsidRPr="00BD7F0E">
        <w:t xml:space="preserve">Navigational </w:t>
      </w:r>
      <w:r w:rsidR="00BD7F0E" w:rsidRPr="00BD7F0E">
        <w:t xml:space="preserve">Support / </w:t>
      </w:r>
      <w:r w:rsidRPr="00BD7F0E">
        <w:t xml:space="preserve">Assistance </w:t>
      </w:r>
    </w:p>
    <w:p w14:paraId="6FFF3616" w14:textId="70EA067D" w:rsidR="00D735A8" w:rsidRPr="00D735A8" w:rsidRDefault="00D735A8" w:rsidP="00EC1228">
      <w:pPr>
        <w:pStyle w:val="BodyText"/>
        <w:numPr>
          <w:ilvl w:val="0"/>
          <w:numId w:val="76"/>
        </w:numPr>
        <w:spacing w:before="60" w:after="60" w:line="240" w:lineRule="auto"/>
        <w:ind w:left="714" w:hanging="357"/>
      </w:pPr>
      <w:r w:rsidRPr="00D735A8">
        <w:t xml:space="preserve">Sea Traffic Management </w:t>
      </w:r>
    </w:p>
    <w:p w14:paraId="5090DD36" w14:textId="77777777" w:rsidR="006100AC" w:rsidRPr="00B371D7" w:rsidRDefault="006100AC" w:rsidP="00EC1228">
      <w:pPr>
        <w:pStyle w:val="BodyText"/>
        <w:numPr>
          <w:ilvl w:val="0"/>
          <w:numId w:val="76"/>
        </w:numPr>
        <w:spacing w:before="60" w:after="60" w:line="240" w:lineRule="auto"/>
        <w:ind w:left="714" w:hanging="357"/>
      </w:pPr>
      <w:bookmarkStart w:id="3" w:name="_Hlk83910488"/>
      <w:r w:rsidRPr="00B371D7">
        <w:t>Marine Spatial Planning</w:t>
      </w:r>
    </w:p>
    <w:bookmarkEnd w:id="3"/>
    <w:p w14:paraId="25D68722" w14:textId="77777777" w:rsidR="006100AC" w:rsidRPr="00B371D7" w:rsidRDefault="006100AC" w:rsidP="00EC1228">
      <w:pPr>
        <w:pStyle w:val="BodyText"/>
        <w:numPr>
          <w:ilvl w:val="0"/>
          <w:numId w:val="76"/>
        </w:numPr>
        <w:spacing w:before="60" w:after="60" w:line="240" w:lineRule="auto"/>
        <w:ind w:left="714" w:hanging="357"/>
      </w:pPr>
      <w:r w:rsidRPr="00B371D7">
        <w:t>Interacting Objects</w:t>
      </w:r>
    </w:p>
    <w:p w14:paraId="320AF579" w14:textId="77777777" w:rsidR="006100AC" w:rsidRPr="00B371D7" w:rsidRDefault="006100AC" w:rsidP="00EC1228">
      <w:pPr>
        <w:pStyle w:val="BodyText"/>
        <w:numPr>
          <w:ilvl w:val="0"/>
          <w:numId w:val="76"/>
        </w:numPr>
        <w:spacing w:before="60" w:after="60" w:line="240" w:lineRule="auto"/>
        <w:ind w:left="714" w:hanging="357"/>
      </w:pPr>
      <w:r w:rsidRPr="00B371D7">
        <w:t>Digital situational awareness / Common Situational awareness</w:t>
      </w:r>
    </w:p>
    <w:p w14:paraId="6977FFCA" w14:textId="115F2633" w:rsidR="006100AC" w:rsidRPr="00B371D7" w:rsidRDefault="006100AC" w:rsidP="00EC1228">
      <w:pPr>
        <w:pStyle w:val="BodyText"/>
        <w:numPr>
          <w:ilvl w:val="0"/>
          <w:numId w:val="76"/>
        </w:numPr>
        <w:spacing w:before="60" w:after="60" w:line="240" w:lineRule="auto"/>
        <w:ind w:left="714" w:hanging="357"/>
      </w:pPr>
      <w:r w:rsidRPr="00B371D7">
        <w:t>Slot Management</w:t>
      </w:r>
    </w:p>
    <w:p w14:paraId="0DE130AD" w14:textId="77777777" w:rsidR="006100AC" w:rsidRPr="00B371D7" w:rsidRDefault="006100AC" w:rsidP="00EC1228">
      <w:pPr>
        <w:pStyle w:val="BodyText"/>
        <w:numPr>
          <w:ilvl w:val="0"/>
          <w:numId w:val="76"/>
        </w:numPr>
        <w:spacing w:before="60" w:after="60" w:line="240" w:lineRule="auto"/>
        <w:ind w:left="714" w:hanging="357"/>
      </w:pPr>
      <w:r w:rsidRPr="00B371D7">
        <w:t xml:space="preserve">New sensing technology for nearshore and port waters </w:t>
      </w:r>
    </w:p>
    <w:p w14:paraId="131513B3" w14:textId="77777777" w:rsidR="006100AC" w:rsidRPr="00D735A8" w:rsidRDefault="006100AC" w:rsidP="00EC1228">
      <w:pPr>
        <w:pStyle w:val="BodyText"/>
        <w:numPr>
          <w:ilvl w:val="0"/>
          <w:numId w:val="76"/>
        </w:numPr>
        <w:spacing w:before="60" w:after="60" w:line="240" w:lineRule="auto"/>
        <w:ind w:left="714" w:hanging="357"/>
      </w:pPr>
      <w:r w:rsidRPr="00B371D7">
        <w:t>Long-distance sensing technology</w:t>
      </w:r>
    </w:p>
    <w:p w14:paraId="63AE8BC7" w14:textId="3C74E4B5"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3136D675" w14:textId="0293E628" w:rsidR="00E71393" w:rsidRPr="00E71393" w:rsidRDefault="00E71393" w:rsidP="006100AC">
      <w:pPr>
        <w:pStyle w:val="BodyText"/>
        <w:spacing w:before="120" w:line="240" w:lineRule="auto"/>
        <w:rPr>
          <w:b/>
          <w:bCs/>
        </w:rPr>
      </w:pPr>
      <w:bookmarkStart w:id="4" w:name="_Hlk83913568"/>
      <w:r w:rsidRPr="00E71393">
        <w:rPr>
          <w:b/>
          <w:bCs/>
        </w:rPr>
        <w:t xml:space="preserve">Expectations for ‘future VTS’ </w:t>
      </w:r>
    </w:p>
    <w:bookmarkEnd w:id="4"/>
    <w:p w14:paraId="64C7837C" w14:textId="42B191E5" w:rsidR="006100AC" w:rsidRDefault="00147464" w:rsidP="006100AC">
      <w:pPr>
        <w:pStyle w:val="BodyText"/>
        <w:spacing w:before="120" w:line="240" w:lineRule="auto"/>
      </w:pPr>
      <w:r>
        <w:t>Key expectations for ‘future VTS’ include:</w:t>
      </w:r>
    </w:p>
    <w:p w14:paraId="79A14430" w14:textId="286D7A91" w:rsidR="004B7F4D" w:rsidRDefault="006100AC" w:rsidP="00EC1228">
      <w:pPr>
        <w:pStyle w:val="BodyText"/>
        <w:numPr>
          <w:ilvl w:val="0"/>
          <w:numId w:val="57"/>
        </w:numPr>
        <w:spacing w:before="120" w:line="240" w:lineRule="auto"/>
      </w:pPr>
      <w:r w:rsidRPr="004B7F4D">
        <w:rPr>
          <w:b/>
          <w:bCs/>
        </w:rPr>
        <w:t>Management of Ship Traffic</w:t>
      </w:r>
      <w:r w:rsidR="00147464">
        <w:t xml:space="preserve"> -</w:t>
      </w:r>
      <w:r w:rsidR="004B7F4D">
        <w:t xml:space="preserve"> Future VTS will provide </w:t>
      </w:r>
      <w:r w:rsidR="002D39E5">
        <w:t xml:space="preserve">a more pro-active role </w:t>
      </w:r>
      <w:r w:rsidR="004B7F4D">
        <w:t>for more effective and efficient management of ship traffic</w:t>
      </w:r>
      <w:r w:rsidR="00E92BE4">
        <w:t xml:space="preserve">, </w:t>
      </w:r>
      <w:r w:rsidR="00E92BE4" w:rsidRPr="00140F87">
        <w:t>whether conventional or autonomous,</w:t>
      </w:r>
      <w:r w:rsidR="004B7F4D">
        <w:t xml:space="preserve"> through enhanced technical capabilities for pre-planning when contributing to:</w:t>
      </w:r>
    </w:p>
    <w:p w14:paraId="3AC1E963" w14:textId="57AE3A54" w:rsidR="004B7F4D" w:rsidRDefault="004B7F4D" w:rsidP="00EC1228">
      <w:pPr>
        <w:pStyle w:val="BodyText"/>
        <w:numPr>
          <w:ilvl w:val="0"/>
          <w:numId w:val="64"/>
        </w:numPr>
        <w:spacing w:before="120" w:line="240" w:lineRule="auto"/>
      </w:pPr>
      <w:r>
        <w:t>Monitoring and management of ship traffic to ensure the safety and efficiency of ship movements and their interaction with other waterway stakeholders.</w:t>
      </w:r>
    </w:p>
    <w:p w14:paraId="550C208F" w14:textId="4DDFAB7D" w:rsidR="006100AC" w:rsidRDefault="004B7F4D" w:rsidP="00EC1228">
      <w:pPr>
        <w:pStyle w:val="BodyText"/>
        <w:numPr>
          <w:ilvl w:val="0"/>
          <w:numId w:val="64"/>
        </w:numPr>
        <w:spacing w:before="120" w:line="240" w:lineRule="auto"/>
      </w:pPr>
      <w:r>
        <w:t>Identifying and responding to developing unsafe situations in the waterway to mitigate the risk of an incident.</w:t>
      </w:r>
    </w:p>
    <w:p w14:paraId="4D49F919" w14:textId="119EEF82" w:rsidR="006100AC" w:rsidRPr="00DB61A8" w:rsidRDefault="00783CFD" w:rsidP="00EC1228">
      <w:pPr>
        <w:pStyle w:val="BodyText"/>
        <w:numPr>
          <w:ilvl w:val="0"/>
          <w:numId w:val="57"/>
        </w:numPr>
        <w:spacing w:before="120" w:line="240" w:lineRule="auto"/>
        <w:ind w:left="714" w:hanging="357"/>
      </w:pPr>
      <w:r>
        <w:rPr>
          <w:b/>
          <w:bCs/>
        </w:rPr>
        <w:lastRenderedPageBreak/>
        <w:t>Data Hub</w:t>
      </w:r>
      <w:r w:rsidR="00147464">
        <w:t xml:space="preserve"> -</w:t>
      </w:r>
      <w:r w:rsidR="004B7F4D">
        <w:t xml:space="preserve"> </w:t>
      </w:r>
      <w:r w:rsidR="004B7F4D" w:rsidRPr="004B7F4D">
        <w:t xml:space="preserve">Future VTS will provide an information management / data exchange hub that facilitates efficient information management and exchange between all </w:t>
      </w:r>
      <w:r w:rsidR="004B7F4D" w:rsidRPr="00FA1154">
        <w:t>stakeholders.</w:t>
      </w:r>
    </w:p>
    <w:p w14:paraId="29E6042F" w14:textId="31DC8EC0" w:rsidR="006100AC" w:rsidRPr="00DB61A8" w:rsidRDefault="006100AC" w:rsidP="00EC1228">
      <w:pPr>
        <w:pStyle w:val="BodyText"/>
        <w:numPr>
          <w:ilvl w:val="0"/>
          <w:numId w:val="57"/>
        </w:numPr>
        <w:spacing w:before="120" w:line="240" w:lineRule="auto"/>
        <w:ind w:left="714" w:hanging="357"/>
      </w:pPr>
      <w:r w:rsidRPr="004B7F4D">
        <w:rPr>
          <w:b/>
          <w:bCs/>
        </w:rPr>
        <w:t>Digital Technologies / Communications</w:t>
      </w:r>
      <w:r w:rsidR="00147464">
        <w:t xml:space="preserve"> -</w:t>
      </w:r>
      <w:r w:rsidR="004B7F4D">
        <w:t xml:space="preserve"> </w:t>
      </w:r>
      <w:r w:rsidR="004B7F4D" w:rsidRPr="004B7F4D">
        <w:t xml:space="preserve">Future VTS will </w:t>
      </w:r>
      <w:r w:rsidR="00442E1D" w:rsidRPr="00FA1154">
        <w:t>primarily</w:t>
      </w:r>
      <w:r w:rsidR="00442E1D" w:rsidRPr="004B7F4D">
        <w:t xml:space="preserve"> </w:t>
      </w:r>
      <w:r w:rsidR="004B7F4D" w:rsidRPr="004B7F4D">
        <w:t>interact with ships and other stakeholders by enhanced digital communications for the exchange of information for or issue advice, warnings and instructions as deemed necessary.</w:t>
      </w:r>
    </w:p>
    <w:p w14:paraId="5B46E95C" w14:textId="296A7014" w:rsidR="004D199C" w:rsidRDefault="00D735A8" w:rsidP="000D0917">
      <w:pPr>
        <w:pStyle w:val="BodyText"/>
      </w:pPr>
      <w:bookmarkStart w:id="5" w:name="_Hlk75850897"/>
      <w:r>
        <w:t>Acknowledging there are many interrelationships between the e</w:t>
      </w:r>
      <w:r w:rsidRPr="00D735A8">
        <w:t xml:space="preserve">merging trends, technologies and practices </w:t>
      </w:r>
      <w:r>
        <w:t>their relationship to the ‘Expectations’ for ‘future VTS’ can be summarised as follows:</w:t>
      </w:r>
    </w:p>
    <w:tbl>
      <w:tblPr>
        <w:tblStyle w:val="TableGrid"/>
        <w:tblW w:w="0" w:type="auto"/>
        <w:tblLook w:val="04A0" w:firstRow="1" w:lastRow="0" w:firstColumn="1" w:lastColumn="0" w:noHBand="0" w:noVBand="1"/>
      </w:tblPr>
      <w:tblGrid>
        <w:gridCol w:w="3539"/>
        <w:gridCol w:w="6656"/>
      </w:tblGrid>
      <w:tr w:rsidR="004D199C" w:rsidRPr="003445FB" w14:paraId="582C89E2" w14:textId="77777777" w:rsidTr="00B472BA">
        <w:trPr>
          <w:tblHeader/>
        </w:trPr>
        <w:tc>
          <w:tcPr>
            <w:tcW w:w="3539" w:type="dxa"/>
            <w:shd w:val="clear" w:color="auto" w:fill="B5E1FF" w:themeFill="accent1" w:themeFillTint="33"/>
          </w:tcPr>
          <w:bookmarkEnd w:id="5"/>
          <w:p w14:paraId="34317BBC" w14:textId="77777777" w:rsidR="004D199C" w:rsidRPr="004D199C" w:rsidRDefault="004D199C" w:rsidP="003C695F">
            <w:pPr>
              <w:pStyle w:val="BodyText"/>
              <w:spacing w:after="0" w:line="240" w:lineRule="auto"/>
              <w:rPr>
                <w:b/>
              </w:rPr>
            </w:pPr>
            <w:r w:rsidRPr="004D199C">
              <w:rPr>
                <w:b/>
              </w:rPr>
              <w:t>Future VTS</w:t>
            </w:r>
          </w:p>
        </w:tc>
        <w:tc>
          <w:tcPr>
            <w:tcW w:w="6656" w:type="dxa"/>
            <w:shd w:val="clear" w:color="auto" w:fill="B5E1FF" w:themeFill="accent1" w:themeFillTint="33"/>
          </w:tcPr>
          <w:p w14:paraId="6964B97B" w14:textId="77777777" w:rsidR="004D199C" w:rsidRPr="004D199C" w:rsidRDefault="004D199C" w:rsidP="003C695F">
            <w:pPr>
              <w:pStyle w:val="BodyText"/>
              <w:spacing w:after="0" w:line="240" w:lineRule="auto"/>
              <w:rPr>
                <w:b/>
              </w:rPr>
            </w:pPr>
            <w:bookmarkStart w:id="6" w:name="_Hlk83910283"/>
            <w:r w:rsidRPr="004D199C">
              <w:rPr>
                <w:b/>
              </w:rPr>
              <w:t xml:space="preserve">Emerging trends, technologies and practices </w:t>
            </w:r>
            <w:bookmarkEnd w:id="6"/>
            <w:r w:rsidRPr="004D199C">
              <w:rPr>
                <w:b/>
              </w:rPr>
              <w:t>that will shape the role and capabilities for ‘future VTS’</w:t>
            </w:r>
          </w:p>
        </w:tc>
      </w:tr>
      <w:tr w:rsidR="004D199C" w:rsidRPr="003445FB" w14:paraId="544AA5DB" w14:textId="77777777" w:rsidTr="00B472BA">
        <w:tc>
          <w:tcPr>
            <w:tcW w:w="3539" w:type="dxa"/>
          </w:tcPr>
          <w:p w14:paraId="3FB29A03" w14:textId="77777777" w:rsidR="004D199C" w:rsidRPr="00FA57CD" w:rsidRDefault="004D199C" w:rsidP="003C695F">
            <w:pPr>
              <w:pStyle w:val="BodyText"/>
              <w:spacing w:after="0" w:line="240" w:lineRule="auto"/>
              <w:rPr>
                <w:b/>
                <w:bCs/>
              </w:rPr>
            </w:pPr>
            <w:r w:rsidRPr="00FA57CD">
              <w:rPr>
                <w:b/>
                <w:bCs/>
              </w:rPr>
              <w:t>Management of Ship Traffic</w:t>
            </w:r>
          </w:p>
          <w:p w14:paraId="41CB490B" w14:textId="77777777" w:rsidR="004D199C" w:rsidRPr="004D199C" w:rsidRDefault="004D199C" w:rsidP="003C695F">
            <w:pPr>
              <w:spacing w:line="240" w:lineRule="auto"/>
            </w:pPr>
          </w:p>
          <w:p w14:paraId="2EBE10AD" w14:textId="77777777" w:rsidR="004D199C" w:rsidRPr="004D199C" w:rsidRDefault="004D199C" w:rsidP="003C695F">
            <w:pPr>
              <w:spacing w:line="240" w:lineRule="auto"/>
            </w:pPr>
          </w:p>
          <w:p w14:paraId="4C9282FB" w14:textId="77777777" w:rsidR="004D199C" w:rsidRPr="004D199C" w:rsidRDefault="004D199C" w:rsidP="003C695F">
            <w:pPr>
              <w:spacing w:line="240" w:lineRule="auto"/>
            </w:pPr>
          </w:p>
          <w:p w14:paraId="2BB7B1A0" w14:textId="77777777" w:rsidR="004D199C" w:rsidRPr="004D199C" w:rsidRDefault="004D199C" w:rsidP="003C695F">
            <w:pPr>
              <w:spacing w:line="240" w:lineRule="auto"/>
            </w:pPr>
          </w:p>
          <w:p w14:paraId="412603D1" w14:textId="77777777" w:rsidR="004D199C" w:rsidRPr="004D199C" w:rsidRDefault="004D199C" w:rsidP="003C695F">
            <w:pPr>
              <w:spacing w:line="240" w:lineRule="auto"/>
            </w:pPr>
          </w:p>
          <w:p w14:paraId="6A6D47B5" w14:textId="77777777" w:rsidR="004D199C" w:rsidRPr="004D199C" w:rsidRDefault="004D199C" w:rsidP="003C695F">
            <w:pPr>
              <w:spacing w:line="240" w:lineRule="auto"/>
            </w:pPr>
          </w:p>
          <w:p w14:paraId="7D64E256" w14:textId="77777777" w:rsidR="004D199C" w:rsidRPr="004D199C" w:rsidRDefault="004D199C" w:rsidP="003C695F">
            <w:pPr>
              <w:spacing w:line="240" w:lineRule="auto"/>
              <w:jc w:val="center"/>
            </w:pPr>
          </w:p>
        </w:tc>
        <w:tc>
          <w:tcPr>
            <w:tcW w:w="6656" w:type="dxa"/>
          </w:tcPr>
          <w:p w14:paraId="224BF98D" w14:textId="77777777" w:rsidR="004D199C" w:rsidRPr="004D199C" w:rsidRDefault="004D199C" w:rsidP="00EC1228">
            <w:pPr>
              <w:pStyle w:val="BodyText"/>
              <w:numPr>
                <w:ilvl w:val="0"/>
                <w:numId w:val="60"/>
              </w:numPr>
              <w:spacing w:after="0" w:line="240" w:lineRule="auto"/>
              <w:ind w:left="459" w:hanging="357"/>
            </w:pPr>
            <w:r w:rsidRPr="004D199C">
              <w:t>Maritime Autonomous Surface Ships</w:t>
            </w:r>
          </w:p>
          <w:p w14:paraId="57B156E2" w14:textId="730885F4" w:rsidR="004D199C" w:rsidRPr="00FA1154" w:rsidRDefault="004D199C" w:rsidP="00EC1228">
            <w:pPr>
              <w:pStyle w:val="BodyText"/>
              <w:numPr>
                <w:ilvl w:val="0"/>
                <w:numId w:val="60"/>
              </w:numPr>
              <w:spacing w:after="0" w:line="240" w:lineRule="auto"/>
              <w:ind w:left="459" w:hanging="357"/>
            </w:pPr>
            <w:r w:rsidRPr="00FA1154">
              <w:t xml:space="preserve">Navigational </w:t>
            </w:r>
            <w:r w:rsidR="00BB576C" w:rsidRPr="00FA1154">
              <w:t>Support/</w:t>
            </w:r>
            <w:r w:rsidRPr="00FA1154">
              <w:t>Assistance</w:t>
            </w:r>
          </w:p>
          <w:p w14:paraId="495F12F0" w14:textId="77777777" w:rsidR="004D199C" w:rsidRPr="004D199C" w:rsidRDefault="004D199C" w:rsidP="00EC1228">
            <w:pPr>
              <w:pStyle w:val="BodyText"/>
              <w:numPr>
                <w:ilvl w:val="0"/>
                <w:numId w:val="60"/>
              </w:numPr>
              <w:spacing w:after="0" w:line="240" w:lineRule="auto"/>
              <w:ind w:left="459" w:hanging="357"/>
            </w:pPr>
            <w:r w:rsidRPr="004D199C">
              <w:t>Enhanced prediction of developing unsafe situations</w:t>
            </w:r>
          </w:p>
          <w:p w14:paraId="4893AD90" w14:textId="392BFF2F" w:rsidR="00925E96" w:rsidRDefault="0089152D" w:rsidP="00EC1228">
            <w:pPr>
              <w:pStyle w:val="BodyText"/>
              <w:numPr>
                <w:ilvl w:val="0"/>
                <w:numId w:val="60"/>
              </w:numPr>
              <w:spacing w:after="0" w:line="240" w:lineRule="auto"/>
              <w:ind w:left="459" w:hanging="357"/>
            </w:pPr>
            <w:r w:rsidRPr="004D199C">
              <w:t xml:space="preserve">Green House Gas </w:t>
            </w:r>
            <w:r>
              <w:t>Emissions</w:t>
            </w:r>
            <w:r w:rsidR="00F969E5">
              <w:t>/ Just in Time</w:t>
            </w:r>
            <w:r w:rsidRPr="004D199C">
              <w:t xml:space="preserve"> </w:t>
            </w:r>
            <w:r w:rsidR="005A1A7C">
              <w:t>Arrival</w:t>
            </w:r>
          </w:p>
          <w:p w14:paraId="5F665E2C" w14:textId="5A8E3187" w:rsidR="004D199C" w:rsidRPr="004D199C" w:rsidRDefault="004D199C" w:rsidP="00EC1228">
            <w:pPr>
              <w:pStyle w:val="BodyText"/>
              <w:numPr>
                <w:ilvl w:val="0"/>
                <w:numId w:val="60"/>
              </w:numPr>
              <w:spacing w:after="0" w:line="240" w:lineRule="auto"/>
              <w:ind w:left="459" w:hanging="357"/>
            </w:pPr>
            <w:r w:rsidRPr="004D199C">
              <w:t xml:space="preserve">Slot Management </w:t>
            </w:r>
          </w:p>
          <w:p w14:paraId="7537A7C8" w14:textId="77777777" w:rsidR="004D199C" w:rsidRPr="004D199C" w:rsidRDefault="004D199C" w:rsidP="00EC1228">
            <w:pPr>
              <w:pStyle w:val="BodyText"/>
              <w:numPr>
                <w:ilvl w:val="0"/>
                <w:numId w:val="60"/>
              </w:numPr>
              <w:spacing w:after="0" w:line="240" w:lineRule="auto"/>
              <w:ind w:left="459" w:hanging="357"/>
            </w:pPr>
            <w:r w:rsidRPr="009C7E88">
              <w:t>Sea Traffic Management</w:t>
            </w:r>
            <w:r w:rsidRPr="004D199C">
              <w:t xml:space="preserve"> (including Coastal / Regional and beyond territorial seas)</w:t>
            </w:r>
          </w:p>
          <w:p w14:paraId="0F94A355" w14:textId="430407EA" w:rsidR="004D199C" w:rsidRPr="004D199C" w:rsidRDefault="004D199C" w:rsidP="00EC1228">
            <w:pPr>
              <w:pStyle w:val="BodyText"/>
              <w:numPr>
                <w:ilvl w:val="0"/>
                <w:numId w:val="60"/>
              </w:numPr>
              <w:spacing w:after="0" w:line="240" w:lineRule="auto"/>
              <w:ind w:left="459" w:hanging="357"/>
            </w:pPr>
            <w:r w:rsidRPr="004D199C">
              <w:t>Marine Spatial Planning</w:t>
            </w:r>
          </w:p>
        </w:tc>
      </w:tr>
      <w:tr w:rsidR="004D199C" w:rsidRPr="003445FB" w14:paraId="67BF4D0B" w14:textId="77777777" w:rsidTr="002C31DE">
        <w:trPr>
          <w:trHeight w:val="1156"/>
        </w:trPr>
        <w:tc>
          <w:tcPr>
            <w:tcW w:w="3539" w:type="dxa"/>
          </w:tcPr>
          <w:p w14:paraId="4EC9A251" w14:textId="77777777" w:rsidR="004D199C" w:rsidRPr="00FA57CD" w:rsidRDefault="004D199C" w:rsidP="003C695F">
            <w:pPr>
              <w:pStyle w:val="BodyText"/>
              <w:spacing w:after="0" w:line="240" w:lineRule="auto"/>
              <w:rPr>
                <w:b/>
                <w:bCs/>
              </w:rPr>
            </w:pPr>
            <w:r w:rsidRPr="00FA57CD">
              <w:rPr>
                <w:b/>
                <w:bCs/>
              </w:rPr>
              <w:t>Data Hub</w:t>
            </w:r>
          </w:p>
        </w:tc>
        <w:tc>
          <w:tcPr>
            <w:tcW w:w="6656" w:type="dxa"/>
          </w:tcPr>
          <w:p w14:paraId="2864DC83" w14:textId="77777777" w:rsidR="004D199C" w:rsidRPr="009C7E88" w:rsidRDefault="004D199C" w:rsidP="00EC1228">
            <w:pPr>
              <w:pStyle w:val="BodyText"/>
              <w:numPr>
                <w:ilvl w:val="0"/>
                <w:numId w:val="60"/>
              </w:numPr>
              <w:spacing w:after="0" w:line="240" w:lineRule="auto"/>
              <w:ind w:left="459" w:hanging="357"/>
            </w:pPr>
            <w:r w:rsidRPr="009C7E88">
              <w:t>Big data</w:t>
            </w:r>
          </w:p>
          <w:p w14:paraId="406C5453" w14:textId="593F7410" w:rsidR="004D199C" w:rsidRDefault="004D199C" w:rsidP="00EC1228">
            <w:pPr>
              <w:pStyle w:val="BodyText"/>
              <w:numPr>
                <w:ilvl w:val="0"/>
                <w:numId w:val="60"/>
              </w:numPr>
              <w:spacing w:after="0" w:line="240" w:lineRule="auto"/>
              <w:ind w:left="459" w:hanging="357"/>
            </w:pPr>
            <w:r w:rsidRPr="009C7E88">
              <w:t xml:space="preserve">Automated Data and Information Exchange </w:t>
            </w:r>
          </w:p>
          <w:p w14:paraId="3029E445" w14:textId="77777777" w:rsidR="002C31DE" w:rsidRDefault="00DD3D77" w:rsidP="00EC1228">
            <w:pPr>
              <w:pStyle w:val="BodyText"/>
              <w:numPr>
                <w:ilvl w:val="0"/>
                <w:numId w:val="60"/>
              </w:numPr>
              <w:spacing w:after="0" w:line="240" w:lineRule="auto"/>
              <w:ind w:left="459" w:hanging="357"/>
            </w:pPr>
            <w:r w:rsidRPr="002C31DE">
              <w:t>Advanced Decision Support Tools</w:t>
            </w:r>
          </w:p>
          <w:p w14:paraId="6C3C7E1F" w14:textId="70F166F1" w:rsidR="004D199C" w:rsidRPr="004D199C" w:rsidRDefault="00DD3D77" w:rsidP="002C31DE">
            <w:pPr>
              <w:pStyle w:val="BodyText"/>
              <w:numPr>
                <w:ilvl w:val="0"/>
                <w:numId w:val="60"/>
              </w:numPr>
              <w:spacing w:after="0" w:line="240" w:lineRule="auto"/>
              <w:ind w:left="459" w:hanging="357"/>
            </w:pPr>
            <w:r w:rsidRPr="002C31DE">
              <w:t>Artificial Intelligence</w:t>
            </w:r>
          </w:p>
        </w:tc>
      </w:tr>
      <w:tr w:rsidR="004D199C" w:rsidRPr="0054336A" w14:paraId="2986388B" w14:textId="77777777" w:rsidTr="00B472BA">
        <w:tc>
          <w:tcPr>
            <w:tcW w:w="3539" w:type="dxa"/>
          </w:tcPr>
          <w:p w14:paraId="30FB7A7C" w14:textId="77777777" w:rsidR="004D199C" w:rsidRPr="00FA57CD" w:rsidRDefault="004D199C" w:rsidP="003C695F">
            <w:pPr>
              <w:pStyle w:val="BodyText"/>
              <w:spacing w:after="0" w:line="240" w:lineRule="auto"/>
              <w:rPr>
                <w:b/>
                <w:bCs/>
              </w:rPr>
            </w:pPr>
            <w:r w:rsidRPr="00FA57CD">
              <w:rPr>
                <w:b/>
                <w:bCs/>
              </w:rPr>
              <w:t>Digital Technologies / Communications</w:t>
            </w:r>
          </w:p>
        </w:tc>
        <w:tc>
          <w:tcPr>
            <w:tcW w:w="6656" w:type="dxa"/>
          </w:tcPr>
          <w:p w14:paraId="3A96B892" w14:textId="77777777" w:rsidR="004D199C" w:rsidRPr="004D199C" w:rsidRDefault="004D199C" w:rsidP="00EC1228">
            <w:pPr>
              <w:pStyle w:val="BodyText"/>
              <w:numPr>
                <w:ilvl w:val="0"/>
                <w:numId w:val="60"/>
              </w:numPr>
              <w:spacing w:after="0" w:line="240" w:lineRule="auto"/>
              <w:ind w:left="459" w:hanging="357"/>
            </w:pPr>
            <w:r w:rsidRPr="004D199C">
              <w:t>Interacting Objects</w:t>
            </w:r>
          </w:p>
          <w:p w14:paraId="4333847E" w14:textId="77777777" w:rsidR="004D199C" w:rsidRPr="004D199C" w:rsidRDefault="004D199C" w:rsidP="00EC1228">
            <w:pPr>
              <w:pStyle w:val="BodyText"/>
              <w:numPr>
                <w:ilvl w:val="0"/>
                <w:numId w:val="60"/>
              </w:numPr>
              <w:spacing w:after="0" w:line="240" w:lineRule="auto"/>
              <w:ind w:left="459" w:hanging="357"/>
            </w:pPr>
            <w:r w:rsidRPr="004D199C">
              <w:t>Digital situational awareness / Common Situational awareness</w:t>
            </w:r>
          </w:p>
          <w:p w14:paraId="2A6EAC3E" w14:textId="69AA825F" w:rsidR="004D199C" w:rsidRPr="004D199C" w:rsidRDefault="004D199C" w:rsidP="00EC1228">
            <w:pPr>
              <w:pStyle w:val="BodyText"/>
              <w:numPr>
                <w:ilvl w:val="0"/>
                <w:numId w:val="60"/>
              </w:numPr>
              <w:spacing w:after="0" w:line="240" w:lineRule="auto"/>
              <w:ind w:left="459" w:hanging="357"/>
            </w:pPr>
            <w:r w:rsidRPr="004D199C">
              <w:t xml:space="preserve">New sensor </w:t>
            </w:r>
            <w:r>
              <w:t>technologies</w:t>
            </w:r>
            <w:r w:rsidRPr="004D199C">
              <w:t xml:space="preserve"> for:</w:t>
            </w:r>
          </w:p>
          <w:p w14:paraId="72D29186" w14:textId="77777777" w:rsidR="004D199C" w:rsidRPr="004D199C" w:rsidRDefault="004D199C" w:rsidP="00DD3D77">
            <w:pPr>
              <w:pStyle w:val="BodyText"/>
              <w:numPr>
                <w:ilvl w:val="0"/>
                <w:numId w:val="80"/>
              </w:numPr>
              <w:spacing w:after="0" w:line="240" w:lineRule="auto"/>
            </w:pPr>
            <w:r w:rsidRPr="004D199C">
              <w:t xml:space="preserve">Nearshore and port waters </w:t>
            </w:r>
          </w:p>
          <w:p w14:paraId="1325BB11" w14:textId="77777777" w:rsidR="004D199C" w:rsidRPr="004D199C" w:rsidRDefault="004D199C" w:rsidP="00DD3D77">
            <w:pPr>
              <w:pStyle w:val="BodyText"/>
              <w:numPr>
                <w:ilvl w:val="0"/>
                <w:numId w:val="80"/>
              </w:numPr>
              <w:spacing w:after="0" w:line="240" w:lineRule="auto"/>
            </w:pPr>
            <w:r w:rsidRPr="004D199C">
              <w:t xml:space="preserve">Long-distance </w:t>
            </w:r>
          </w:p>
        </w:tc>
      </w:tr>
    </w:tbl>
    <w:p w14:paraId="7A95A79B" w14:textId="73375054" w:rsidR="008D21CD" w:rsidRDefault="00882107" w:rsidP="00833437">
      <w:pPr>
        <w:pStyle w:val="BodyText"/>
        <w:spacing w:before="120" w:line="240" w:lineRule="auto"/>
      </w:pPr>
      <w:r>
        <w:t>T</w:t>
      </w:r>
      <w:r w:rsidR="003C48BB">
        <w:t>he</w:t>
      </w:r>
      <w:r w:rsidR="008D21CD">
        <w:t xml:space="preserve"> potential implications</w:t>
      </w:r>
      <w:r>
        <w:t xml:space="preserve"> of these developments</w:t>
      </w:r>
      <w:r w:rsidR="008D21CD">
        <w:t xml:space="preserve">, </w:t>
      </w:r>
      <w:r>
        <w:t xml:space="preserve">their </w:t>
      </w:r>
      <w:r w:rsidR="008D21CD">
        <w:t xml:space="preserve">expected timeframe and the VTS Committee’s action/response </w:t>
      </w:r>
      <w:r>
        <w:t xml:space="preserve">to embracing them </w:t>
      </w:r>
      <w:r w:rsidR="008D21CD">
        <w:t>includes:</w:t>
      </w:r>
    </w:p>
    <w:tbl>
      <w:tblPr>
        <w:tblStyle w:val="TableGrid"/>
        <w:tblW w:w="10201" w:type="dxa"/>
        <w:tblLayout w:type="fixed"/>
        <w:tblLook w:val="04A0" w:firstRow="1" w:lastRow="0" w:firstColumn="1" w:lastColumn="0" w:noHBand="0" w:noVBand="1"/>
      </w:tblPr>
      <w:tblGrid>
        <w:gridCol w:w="1593"/>
        <w:gridCol w:w="1050"/>
        <w:gridCol w:w="1180"/>
        <w:gridCol w:w="1275"/>
        <w:gridCol w:w="2835"/>
        <w:gridCol w:w="2268"/>
      </w:tblGrid>
      <w:tr w:rsidR="00075F82" w14:paraId="32485FFA" w14:textId="77777777" w:rsidTr="00B2302A">
        <w:trPr>
          <w:tblHeader/>
        </w:trPr>
        <w:tc>
          <w:tcPr>
            <w:tcW w:w="1593" w:type="dxa"/>
            <w:shd w:val="clear" w:color="auto" w:fill="B5E1FF" w:themeFill="accent1" w:themeFillTint="33"/>
          </w:tcPr>
          <w:p w14:paraId="2B74053C" w14:textId="51BD8620" w:rsidR="00075F82" w:rsidRPr="0022724E" w:rsidRDefault="00075F82" w:rsidP="00075F82">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22FF72F0" w14:textId="77777777" w:rsidR="00075F82" w:rsidRPr="0022724E" w:rsidRDefault="00075F82" w:rsidP="00075F82">
            <w:pPr>
              <w:pStyle w:val="BodyText"/>
              <w:jc w:val="center"/>
              <w:rPr>
                <w:b/>
                <w:sz w:val="20"/>
                <w:szCs w:val="20"/>
              </w:rPr>
            </w:pPr>
            <w:r w:rsidRPr="0022724E">
              <w:rPr>
                <w:b/>
                <w:sz w:val="20"/>
                <w:szCs w:val="20"/>
              </w:rPr>
              <w:t>Potential Impact on VTS</w:t>
            </w:r>
          </w:p>
          <w:p w14:paraId="1CF99229" w14:textId="3CE926CC" w:rsidR="00075F82" w:rsidRPr="0022724E" w:rsidRDefault="00075F82" w:rsidP="00075F82">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2D68EDB0" w14:textId="41958BC3" w:rsidR="00075F82" w:rsidRPr="0022724E" w:rsidRDefault="00075F82" w:rsidP="00075F82">
            <w:pPr>
              <w:pStyle w:val="BodyText"/>
              <w:jc w:val="center"/>
              <w:rPr>
                <w:b/>
                <w:sz w:val="20"/>
                <w:szCs w:val="20"/>
              </w:rPr>
            </w:pPr>
            <w:r w:rsidRPr="0022724E">
              <w:rPr>
                <w:b/>
                <w:sz w:val="20"/>
                <w:szCs w:val="20"/>
              </w:rPr>
              <w:t>Expected Timeframe</w:t>
            </w:r>
          </w:p>
        </w:tc>
        <w:tc>
          <w:tcPr>
            <w:tcW w:w="2835" w:type="dxa"/>
            <w:shd w:val="clear" w:color="auto" w:fill="B5E1FF" w:themeFill="accent1" w:themeFillTint="33"/>
          </w:tcPr>
          <w:p w14:paraId="30855017" w14:textId="77777777" w:rsidR="00075F82" w:rsidRPr="0022724E" w:rsidRDefault="00075F82" w:rsidP="00075F82">
            <w:pPr>
              <w:pStyle w:val="BodyText"/>
              <w:jc w:val="center"/>
              <w:rPr>
                <w:b/>
                <w:sz w:val="20"/>
                <w:szCs w:val="20"/>
              </w:rPr>
            </w:pPr>
            <w:r w:rsidRPr="0022724E">
              <w:rPr>
                <w:b/>
                <w:sz w:val="20"/>
                <w:szCs w:val="20"/>
              </w:rPr>
              <w:t>Status</w:t>
            </w:r>
          </w:p>
          <w:p w14:paraId="2D7334A8" w14:textId="055E4352" w:rsidR="00075F82" w:rsidRPr="0022724E" w:rsidRDefault="00075F82" w:rsidP="00075F82">
            <w:pPr>
              <w:pStyle w:val="BodyText"/>
              <w:jc w:val="center"/>
              <w:rPr>
                <w:b/>
                <w:sz w:val="20"/>
                <w:szCs w:val="20"/>
              </w:rPr>
            </w:pPr>
            <w:r w:rsidRPr="0022724E">
              <w:rPr>
                <w:b/>
                <w:sz w:val="20"/>
                <w:szCs w:val="20"/>
              </w:rPr>
              <w:t>Committee Action / Response</w:t>
            </w:r>
          </w:p>
        </w:tc>
        <w:tc>
          <w:tcPr>
            <w:tcW w:w="2268" w:type="dxa"/>
            <w:shd w:val="clear" w:color="auto" w:fill="B5E1FF" w:themeFill="accent1" w:themeFillTint="33"/>
          </w:tcPr>
          <w:p w14:paraId="37B7E1F4" w14:textId="6D241171" w:rsidR="00075F82" w:rsidRPr="0022724E" w:rsidRDefault="00075F82" w:rsidP="00075F82">
            <w:pPr>
              <w:pStyle w:val="BodyText"/>
              <w:jc w:val="center"/>
              <w:rPr>
                <w:b/>
                <w:sz w:val="20"/>
                <w:szCs w:val="20"/>
              </w:rPr>
            </w:pPr>
            <w:r w:rsidRPr="0022724E">
              <w:rPr>
                <w:b/>
                <w:sz w:val="20"/>
                <w:szCs w:val="20"/>
              </w:rPr>
              <w:t>Expected Outcome</w:t>
            </w:r>
            <w:r w:rsidR="001A1AAB" w:rsidRPr="0022724E">
              <w:rPr>
                <w:b/>
                <w:sz w:val="20"/>
                <w:szCs w:val="20"/>
              </w:rPr>
              <w:t>/s</w:t>
            </w:r>
          </w:p>
        </w:tc>
      </w:tr>
      <w:tr w:rsidR="00075F82" w14:paraId="08B33A97" w14:textId="77777777" w:rsidTr="00B2302A">
        <w:tc>
          <w:tcPr>
            <w:tcW w:w="1593" w:type="dxa"/>
            <w:vMerge w:val="restart"/>
          </w:tcPr>
          <w:p w14:paraId="59E196C5" w14:textId="77777777" w:rsidR="00075F82" w:rsidRDefault="00075F82" w:rsidP="00075F82">
            <w:pPr>
              <w:pStyle w:val="BodyText"/>
              <w:rPr>
                <w:rFonts w:cstheme="minorHAnsi"/>
                <w:b/>
                <w:bCs/>
                <w:sz w:val="20"/>
                <w:szCs w:val="20"/>
              </w:rPr>
            </w:pPr>
            <w:r w:rsidRPr="001E69AB">
              <w:rPr>
                <w:rFonts w:cstheme="minorHAnsi"/>
                <w:b/>
                <w:bCs/>
                <w:sz w:val="20"/>
                <w:szCs w:val="20"/>
              </w:rPr>
              <w:t>Maritime Autonomous Surface Ships</w:t>
            </w:r>
          </w:p>
          <w:p w14:paraId="05404056" w14:textId="5AD58A12" w:rsidR="0022724E" w:rsidRPr="00BD7F0E" w:rsidRDefault="0022724E" w:rsidP="00075F82">
            <w:pPr>
              <w:pStyle w:val="BodyText"/>
              <w:rPr>
                <w:i/>
                <w:iCs/>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2.1</w:t>
            </w:r>
            <w:r w:rsidRPr="00BD7F0E">
              <w:rPr>
                <w:rFonts w:cstheme="minorHAnsi"/>
                <w:i/>
                <w:iCs/>
                <w:sz w:val="20"/>
                <w:szCs w:val="20"/>
              </w:rPr>
              <w:t>)</w:t>
            </w:r>
          </w:p>
        </w:tc>
        <w:tc>
          <w:tcPr>
            <w:tcW w:w="1050" w:type="dxa"/>
          </w:tcPr>
          <w:p w14:paraId="0CF0D286" w14:textId="1C17851C" w:rsidR="00075F82" w:rsidRDefault="00075F82" w:rsidP="00075F82">
            <w:pPr>
              <w:pStyle w:val="BodyText"/>
              <w:jc w:val="center"/>
            </w:pPr>
            <w:r w:rsidRPr="001E69AB">
              <w:rPr>
                <w:rFonts w:cstheme="minorHAnsi"/>
                <w:b/>
                <w:bCs/>
                <w:sz w:val="20"/>
                <w:szCs w:val="20"/>
              </w:rPr>
              <w:t>L</w:t>
            </w:r>
          </w:p>
        </w:tc>
        <w:tc>
          <w:tcPr>
            <w:tcW w:w="1180" w:type="dxa"/>
          </w:tcPr>
          <w:p w14:paraId="1C4A2085" w14:textId="1391C56C" w:rsidR="00075F82" w:rsidRPr="00D779A6" w:rsidRDefault="00075F82" w:rsidP="00075F82">
            <w:pPr>
              <w:pStyle w:val="BodyText"/>
            </w:pPr>
            <w:r w:rsidRPr="00D779A6">
              <w:rPr>
                <w:sz w:val="20"/>
                <w:szCs w:val="20"/>
              </w:rPr>
              <w:t xml:space="preserve">Degree 1 - </w:t>
            </w:r>
          </w:p>
        </w:tc>
        <w:tc>
          <w:tcPr>
            <w:tcW w:w="1275" w:type="dxa"/>
          </w:tcPr>
          <w:p w14:paraId="0DC929C3" w14:textId="5A4F8EC2" w:rsidR="00075F82" w:rsidRPr="00D779A6" w:rsidRDefault="00075F82" w:rsidP="00075F82">
            <w:pPr>
              <w:pStyle w:val="BodyText"/>
            </w:pPr>
            <w:r w:rsidRPr="00D779A6">
              <w:rPr>
                <w:sz w:val="20"/>
                <w:szCs w:val="20"/>
              </w:rPr>
              <w:t xml:space="preserve">Present - </w:t>
            </w:r>
          </w:p>
        </w:tc>
        <w:tc>
          <w:tcPr>
            <w:tcW w:w="2835" w:type="dxa"/>
            <w:vMerge w:val="restart"/>
          </w:tcPr>
          <w:p w14:paraId="7953D176" w14:textId="300761D4" w:rsidR="00075F82" w:rsidRPr="00D735A8" w:rsidRDefault="00075F82" w:rsidP="00EC1228">
            <w:pPr>
              <w:pStyle w:val="BodyText"/>
              <w:numPr>
                <w:ilvl w:val="0"/>
                <w:numId w:val="63"/>
              </w:numPr>
              <w:rPr>
                <w:rFonts w:cstheme="minorHAnsi"/>
                <w:sz w:val="20"/>
                <w:szCs w:val="20"/>
              </w:rPr>
            </w:pPr>
            <w:r w:rsidRPr="001E69AB">
              <w:rPr>
                <w:rFonts w:cstheme="minorHAnsi"/>
                <w:sz w:val="20"/>
                <w:szCs w:val="20"/>
              </w:rPr>
              <w:t xml:space="preserve">Task 1.2.5 – </w:t>
            </w:r>
            <w:r w:rsidRPr="001E69AB">
              <w:rPr>
                <w:rFonts w:cstheme="minorHAnsi"/>
                <w:i/>
                <w:iCs/>
                <w:sz w:val="20"/>
                <w:szCs w:val="20"/>
              </w:rPr>
              <w:t>Development of a Guideline on the implications of maritime autonomous surface ships from a VTS perspective</w:t>
            </w:r>
            <w:r w:rsidRPr="001E69AB">
              <w:rPr>
                <w:rFonts w:cstheme="minorHAnsi"/>
                <w:sz w:val="20"/>
                <w:szCs w:val="20"/>
              </w:rPr>
              <w:t xml:space="preserve"> commenced at VTS50 (March 2021)</w:t>
            </w:r>
          </w:p>
        </w:tc>
        <w:tc>
          <w:tcPr>
            <w:tcW w:w="2268" w:type="dxa"/>
            <w:vMerge w:val="restart"/>
          </w:tcPr>
          <w:p w14:paraId="1F97A1D7" w14:textId="0A46B738" w:rsidR="00075F82" w:rsidRPr="00106DAB" w:rsidRDefault="00106DAB" w:rsidP="00075F82">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075F82" w14:paraId="2D32BA13" w14:textId="77777777" w:rsidTr="00B2302A">
        <w:tc>
          <w:tcPr>
            <w:tcW w:w="1593" w:type="dxa"/>
            <w:vMerge/>
          </w:tcPr>
          <w:p w14:paraId="5EDB7790" w14:textId="77777777" w:rsidR="00075F82" w:rsidRDefault="00075F82" w:rsidP="00075F82">
            <w:pPr>
              <w:pStyle w:val="BodyText"/>
            </w:pPr>
          </w:p>
        </w:tc>
        <w:tc>
          <w:tcPr>
            <w:tcW w:w="1050" w:type="dxa"/>
          </w:tcPr>
          <w:p w14:paraId="2486BECF" w14:textId="4D5A41E3" w:rsidR="00075F82" w:rsidRDefault="00075F82" w:rsidP="00075F82">
            <w:pPr>
              <w:pStyle w:val="BodyText"/>
              <w:jc w:val="center"/>
            </w:pPr>
            <w:r w:rsidRPr="001E69AB">
              <w:rPr>
                <w:rFonts w:cstheme="minorHAnsi"/>
                <w:b/>
                <w:bCs/>
                <w:sz w:val="20"/>
                <w:szCs w:val="20"/>
              </w:rPr>
              <w:t>H</w:t>
            </w:r>
          </w:p>
        </w:tc>
        <w:tc>
          <w:tcPr>
            <w:tcW w:w="1180" w:type="dxa"/>
          </w:tcPr>
          <w:p w14:paraId="214E1F2B" w14:textId="3924901A" w:rsidR="00075F82" w:rsidRPr="00D779A6" w:rsidRDefault="00075F82" w:rsidP="00075F82">
            <w:pPr>
              <w:pStyle w:val="BodyText"/>
            </w:pPr>
            <w:r w:rsidRPr="00D779A6">
              <w:rPr>
                <w:sz w:val="20"/>
                <w:szCs w:val="20"/>
              </w:rPr>
              <w:t xml:space="preserve">Degree 2 - </w:t>
            </w:r>
          </w:p>
        </w:tc>
        <w:tc>
          <w:tcPr>
            <w:tcW w:w="1275" w:type="dxa"/>
          </w:tcPr>
          <w:p w14:paraId="6052C977" w14:textId="4AB9174D" w:rsidR="00075F82" w:rsidRPr="00D779A6" w:rsidRDefault="00075F82" w:rsidP="00075F82">
            <w:pPr>
              <w:pStyle w:val="BodyText"/>
            </w:pPr>
            <w:r w:rsidRPr="00D779A6">
              <w:rPr>
                <w:sz w:val="20"/>
                <w:szCs w:val="20"/>
              </w:rPr>
              <w:t xml:space="preserve">Present - </w:t>
            </w:r>
          </w:p>
        </w:tc>
        <w:tc>
          <w:tcPr>
            <w:tcW w:w="2835" w:type="dxa"/>
            <w:vMerge/>
          </w:tcPr>
          <w:p w14:paraId="6307B1E5" w14:textId="77777777" w:rsidR="00075F82" w:rsidRDefault="00075F82" w:rsidP="00075F82">
            <w:pPr>
              <w:pStyle w:val="BodyText"/>
            </w:pPr>
          </w:p>
        </w:tc>
        <w:tc>
          <w:tcPr>
            <w:tcW w:w="2268" w:type="dxa"/>
            <w:vMerge/>
          </w:tcPr>
          <w:p w14:paraId="39408BF6" w14:textId="77777777" w:rsidR="00075F82" w:rsidRDefault="00075F82" w:rsidP="00075F82">
            <w:pPr>
              <w:pStyle w:val="BodyText"/>
            </w:pPr>
          </w:p>
        </w:tc>
      </w:tr>
      <w:tr w:rsidR="00075F82" w14:paraId="0D6A89A5" w14:textId="77777777" w:rsidTr="00B2302A">
        <w:tc>
          <w:tcPr>
            <w:tcW w:w="1593" w:type="dxa"/>
            <w:vMerge/>
          </w:tcPr>
          <w:p w14:paraId="088F9ED4" w14:textId="77777777" w:rsidR="00075F82" w:rsidRDefault="00075F82" w:rsidP="00075F82">
            <w:pPr>
              <w:pStyle w:val="BodyText"/>
            </w:pPr>
          </w:p>
        </w:tc>
        <w:tc>
          <w:tcPr>
            <w:tcW w:w="1050" w:type="dxa"/>
          </w:tcPr>
          <w:p w14:paraId="08CCE876" w14:textId="1A9E7C95" w:rsidR="00075F82" w:rsidRDefault="00075F82" w:rsidP="00075F82">
            <w:pPr>
              <w:pStyle w:val="BodyText"/>
              <w:jc w:val="center"/>
            </w:pPr>
            <w:r w:rsidRPr="001E69AB">
              <w:rPr>
                <w:rFonts w:cstheme="minorHAnsi"/>
                <w:b/>
                <w:bCs/>
                <w:sz w:val="20"/>
                <w:szCs w:val="20"/>
              </w:rPr>
              <w:t>H</w:t>
            </w:r>
          </w:p>
        </w:tc>
        <w:tc>
          <w:tcPr>
            <w:tcW w:w="1180" w:type="dxa"/>
          </w:tcPr>
          <w:p w14:paraId="093ACE0D" w14:textId="39BFC75B" w:rsidR="00075F82" w:rsidRPr="00D779A6" w:rsidRDefault="00075F82" w:rsidP="00075F82">
            <w:pPr>
              <w:pStyle w:val="BodyText"/>
            </w:pPr>
            <w:r w:rsidRPr="00D779A6">
              <w:rPr>
                <w:sz w:val="20"/>
                <w:szCs w:val="20"/>
              </w:rPr>
              <w:t xml:space="preserve">Degree 3 - </w:t>
            </w:r>
          </w:p>
        </w:tc>
        <w:tc>
          <w:tcPr>
            <w:tcW w:w="1275" w:type="dxa"/>
          </w:tcPr>
          <w:p w14:paraId="37FEA83F" w14:textId="644B742A" w:rsidR="00075F82" w:rsidRPr="00D779A6" w:rsidRDefault="00075F82" w:rsidP="00075F82">
            <w:pPr>
              <w:pStyle w:val="BodyText"/>
            </w:pPr>
            <w:r w:rsidRPr="00D779A6">
              <w:rPr>
                <w:sz w:val="20"/>
                <w:szCs w:val="20"/>
              </w:rPr>
              <w:t xml:space="preserve">2025 </w:t>
            </w:r>
            <w:r w:rsidR="00833437" w:rsidRPr="00D779A6">
              <w:rPr>
                <w:sz w:val="20"/>
                <w:szCs w:val="20"/>
              </w:rPr>
              <w:t>-</w:t>
            </w:r>
            <w:r w:rsidRPr="00D779A6">
              <w:rPr>
                <w:sz w:val="20"/>
                <w:szCs w:val="20"/>
              </w:rPr>
              <w:t xml:space="preserve"> 2030</w:t>
            </w:r>
          </w:p>
        </w:tc>
        <w:tc>
          <w:tcPr>
            <w:tcW w:w="2835" w:type="dxa"/>
            <w:vMerge/>
          </w:tcPr>
          <w:p w14:paraId="3F894743" w14:textId="77777777" w:rsidR="00075F82" w:rsidRDefault="00075F82" w:rsidP="00075F82">
            <w:pPr>
              <w:pStyle w:val="BodyText"/>
            </w:pPr>
          </w:p>
        </w:tc>
        <w:tc>
          <w:tcPr>
            <w:tcW w:w="2268" w:type="dxa"/>
            <w:vMerge/>
          </w:tcPr>
          <w:p w14:paraId="107FAF08" w14:textId="77777777" w:rsidR="00075F82" w:rsidRDefault="00075F82" w:rsidP="00075F82">
            <w:pPr>
              <w:pStyle w:val="BodyText"/>
            </w:pPr>
          </w:p>
        </w:tc>
      </w:tr>
      <w:tr w:rsidR="00075F82" w14:paraId="338925E2" w14:textId="77777777" w:rsidTr="00B2302A">
        <w:tc>
          <w:tcPr>
            <w:tcW w:w="1593" w:type="dxa"/>
            <w:vMerge/>
          </w:tcPr>
          <w:p w14:paraId="034B36BC" w14:textId="77777777" w:rsidR="00075F82" w:rsidRDefault="00075F82" w:rsidP="00075F82">
            <w:pPr>
              <w:pStyle w:val="BodyText"/>
            </w:pPr>
          </w:p>
        </w:tc>
        <w:tc>
          <w:tcPr>
            <w:tcW w:w="1050" w:type="dxa"/>
          </w:tcPr>
          <w:p w14:paraId="777F7348" w14:textId="4D1E0ECF" w:rsidR="00075F82" w:rsidRDefault="00075F82" w:rsidP="00075F82">
            <w:pPr>
              <w:pStyle w:val="BodyText"/>
              <w:jc w:val="center"/>
            </w:pPr>
            <w:r w:rsidRPr="001E69AB">
              <w:rPr>
                <w:rFonts w:cstheme="minorHAnsi"/>
                <w:b/>
                <w:bCs/>
                <w:sz w:val="20"/>
                <w:szCs w:val="20"/>
              </w:rPr>
              <w:t>H</w:t>
            </w:r>
          </w:p>
        </w:tc>
        <w:tc>
          <w:tcPr>
            <w:tcW w:w="1180" w:type="dxa"/>
          </w:tcPr>
          <w:p w14:paraId="55FC31FA" w14:textId="45CC15B9" w:rsidR="00075F82" w:rsidRPr="00D779A6" w:rsidRDefault="00075F82" w:rsidP="00075F82">
            <w:pPr>
              <w:pStyle w:val="BodyText"/>
            </w:pPr>
            <w:r w:rsidRPr="00D779A6">
              <w:rPr>
                <w:sz w:val="20"/>
                <w:szCs w:val="20"/>
              </w:rPr>
              <w:t xml:space="preserve">Degree 4 - </w:t>
            </w:r>
          </w:p>
        </w:tc>
        <w:tc>
          <w:tcPr>
            <w:tcW w:w="1275" w:type="dxa"/>
          </w:tcPr>
          <w:p w14:paraId="6F7678B5" w14:textId="322C2076" w:rsidR="00075F82" w:rsidRPr="00D779A6" w:rsidRDefault="00075F82" w:rsidP="00075F82">
            <w:pPr>
              <w:pStyle w:val="BodyText"/>
            </w:pPr>
            <w:r w:rsidRPr="00D779A6">
              <w:rPr>
                <w:sz w:val="20"/>
                <w:szCs w:val="20"/>
              </w:rPr>
              <w:t>2030</w:t>
            </w:r>
            <w:r w:rsidR="00833437" w:rsidRPr="00D779A6">
              <w:rPr>
                <w:sz w:val="20"/>
                <w:szCs w:val="20"/>
              </w:rPr>
              <w:t xml:space="preserve"> </w:t>
            </w:r>
            <w:r w:rsidRPr="00D779A6">
              <w:rPr>
                <w:sz w:val="20"/>
                <w:szCs w:val="20"/>
              </w:rPr>
              <w:t>-</w:t>
            </w:r>
            <w:r w:rsidR="00833437" w:rsidRPr="00D779A6">
              <w:rPr>
                <w:sz w:val="20"/>
                <w:szCs w:val="20"/>
              </w:rPr>
              <w:t xml:space="preserve"> </w:t>
            </w:r>
            <w:r w:rsidRPr="00D779A6">
              <w:rPr>
                <w:sz w:val="20"/>
                <w:szCs w:val="20"/>
              </w:rPr>
              <w:t>2050</w:t>
            </w:r>
          </w:p>
        </w:tc>
        <w:tc>
          <w:tcPr>
            <w:tcW w:w="2835" w:type="dxa"/>
            <w:vMerge/>
          </w:tcPr>
          <w:p w14:paraId="2F01A9B9" w14:textId="77777777" w:rsidR="00075F82" w:rsidRDefault="00075F82" w:rsidP="00075F82">
            <w:pPr>
              <w:pStyle w:val="BodyText"/>
            </w:pPr>
          </w:p>
        </w:tc>
        <w:tc>
          <w:tcPr>
            <w:tcW w:w="2268" w:type="dxa"/>
            <w:vMerge/>
          </w:tcPr>
          <w:p w14:paraId="6DD8DC52" w14:textId="77777777" w:rsidR="00075F82" w:rsidRDefault="00075F82" w:rsidP="00075F82">
            <w:pPr>
              <w:pStyle w:val="BodyText"/>
            </w:pPr>
          </w:p>
        </w:tc>
      </w:tr>
      <w:tr w:rsidR="00833437" w14:paraId="0ED9EA95" w14:textId="77777777" w:rsidTr="00B2302A">
        <w:tc>
          <w:tcPr>
            <w:tcW w:w="1593" w:type="dxa"/>
          </w:tcPr>
          <w:p w14:paraId="5D101A61" w14:textId="77777777" w:rsidR="00833437" w:rsidRDefault="00833437" w:rsidP="00833437">
            <w:pPr>
              <w:pStyle w:val="BodyText"/>
              <w:rPr>
                <w:rFonts w:cstheme="minorHAnsi"/>
                <w:b/>
                <w:bCs/>
                <w:sz w:val="20"/>
                <w:szCs w:val="20"/>
              </w:rPr>
            </w:pPr>
            <w:r w:rsidRPr="00BC5135">
              <w:rPr>
                <w:rFonts w:cstheme="minorHAnsi"/>
                <w:b/>
                <w:bCs/>
                <w:sz w:val="20"/>
                <w:szCs w:val="20"/>
              </w:rPr>
              <w:t>Digital technologies and communications</w:t>
            </w:r>
          </w:p>
          <w:p w14:paraId="3EBF9BB9" w14:textId="6212CAC9" w:rsidR="00232823" w:rsidRPr="00BD7F0E" w:rsidRDefault="00232823" w:rsidP="00833437">
            <w:pPr>
              <w:pStyle w:val="BodyText"/>
              <w:rPr>
                <w:i/>
                <w:iCs/>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2.2</w:t>
            </w:r>
            <w:r w:rsidRPr="00BD7F0E">
              <w:rPr>
                <w:rFonts w:cstheme="minorHAnsi"/>
                <w:i/>
                <w:iCs/>
                <w:sz w:val="20"/>
                <w:szCs w:val="20"/>
              </w:rPr>
              <w:t>)</w:t>
            </w:r>
          </w:p>
        </w:tc>
        <w:tc>
          <w:tcPr>
            <w:tcW w:w="1050" w:type="dxa"/>
          </w:tcPr>
          <w:p w14:paraId="57C5D169" w14:textId="3A805DF5" w:rsidR="00833437" w:rsidRDefault="00833437" w:rsidP="00833437">
            <w:pPr>
              <w:pStyle w:val="BodyText"/>
              <w:jc w:val="center"/>
            </w:pPr>
            <w:r w:rsidRPr="001E69AB">
              <w:rPr>
                <w:rFonts w:cstheme="minorHAnsi"/>
                <w:b/>
                <w:bCs/>
                <w:sz w:val="20"/>
                <w:szCs w:val="20"/>
              </w:rPr>
              <w:t>H</w:t>
            </w:r>
          </w:p>
        </w:tc>
        <w:tc>
          <w:tcPr>
            <w:tcW w:w="2455" w:type="dxa"/>
            <w:gridSpan w:val="2"/>
          </w:tcPr>
          <w:p w14:paraId="5AFF94BE" w14:textId="3EDD2034" w:rsidR="00833437" w:rsidRDefault="00833437" w:rsidP="00833437">
            <w:pPr>
              <w:pStyle w:val="BodyText"/>
            </w:pPr>
            <w:r w:rsidRPr="00075F82">
              <w:rPr>
                <w:rFonts w:cstheme="minorHAnsi"/>
                <w:b/>
                <w:bCs/>
                <w:sz w:val="20"/>
                <w:szCs w:val="20"/>
              </w:rPr>
              <w:t xml:space="preserve">Present </w:t>
            </w:r>
            <w:r w:rsidR="00D779A6">
              <w:rPr>
                <w:rFonts w:cstheme="minorHAnsi"/>
                <w:b/>
                <w:bCs/>
                <w:sz w:val="20"/>
                <w:szCs w:val="20"/>
              </w:rPr>
              <w:t>–</w:t>
            </w:r>
            <w:r w:rsidRPr="00075F82">
              <w:rPr>
                <w:rFonts w:cstheme="minorHAnsi"/>
                <w:b/>
                <w:bCs/>
                <w:sz w:val="20"/>
                <w:szCs w:val="20"/>
              </w:rPr>
              <w:t xml:space="preserve"> </w:t>
            </w:r>
            <w:r w:rsidR="00D779A6">
              <w:rPr>
                <w:rFonts w:cstheme="minorHAnsi"/>
                <w:b/>
                <w:bCs/>
                <w:sz w:val="20"/>
                <w:szCs w:val="20"/>
              </w:rPr>
              <w:t>20</w:t>
            </w:r>
            <w:r w:rsidR="00D779A6" w:rsidRPr="00D779A6">
              <w:rPr>
                <w:rFonts w:cstheme="minorHAnsi"/>
                <w:b/>
                <w:bCs/>
                <w:sz w:val="20"/>
                <w:szCs w:val="20"/>
                <w:highlight w:val="yellow"/>
              </w:rPr>
              <w:t>??</w:t>
            </w:r>
          </w:p>
        </w:tc>
        <w:tc>
          <w:tcPr>
            <w:tcW w:w="2835" w:type="dxa"/>
          </w:tcPr>
          <w:p w14:paraId="6D73AB7A" w14:textId="0A8E5B2A" w:rsidR="00833437" w:rsidRPr="001E69AB" w:rsidRDefault="00833437" w:rsidP="00BD7F0E">
            <w:pPr>
              <w:pStyle w:val="BodyText"/>
              <w:numPr>
                <w:ilvl w:val="0"/>
                <w:numId w:val="63"/>
              </w:numPr>
              <w:rPr>
                <w:rFonts w:cstheme="minorHAnsi"/>
                <w:sz w:val="20"/>
                <w:szCs w:val="20"/>
              </w:rPr>
            </w:pPr>
            <w:r>
              <w:rPr>
                <w:rFonts w:cstheme="minorHAnsi"/>
                <w:sz w:val="20"/>
                <w:szCs w:val="20"/>
              </w:rPr>
              <w:t>Review of existing Work Programme Tasks related to Digital technologies</w:t>
            </w:r>
            <w:r w:rsidR="00BD7F0E">
              <w:rPr>
                <w:rFonts w:cstheme="minorHAnsi"/>
                <w:sz w:val="20"/>
                <w:szCs w:val="20"/>
              </w:rPr>
              <w:t xml:space="preserve"> </w:t>
            </w:r>
            <w:r>
              <w:rPr>
                <w:rFonts w:cstheme="minorHAnsi"/>
                <w:sz w:val="20"/>
                <w:szCs w:val="20"/>
              </w:rPr>
              <w:t>/</w:t>
            </w:r>
            <w:r w:rsidR="00BD7F0E">
              <w:rPr>
                <w:rFonts w:cstheme="minorHAnsi"/>
                <w:sz w:val="20"/>
                <w:szCs w:val="20"/>
              </w:rPr>
              <w:t xml:space="preserve"> </w:t>
            </w:r>
            <w:r>
              <w:rPr>
                <w:rFonts w:cstheme="minorHAnsi"/>
                <w:sz w:val="20"/>
                <w:szCs w:val="20"/>
              </w:rPr>
              <w:t>communications</w:t>
            </w:r>
            <w:r w:rsidR="00B2302A">
              <w:rPr>
                <w:rFonts w:cstheme="minorHAnsi"/>
                <w:sz w:val="20"/>
                <w:szCs w:val="20"/>
              </w:rPr>
              <w:t xml:space="preserve"> </w:t>
            </w:r>
            <w:r>
              <w:rPr>
                <w:rFonts w:cstheme="minorHAnsi"/>
                <w:sz w:val="20"/>
                <w:szCs w:val="20"/>
              </w:rPr>
              <w:t>(refer to 4.2.3)</w:t>
            </w:r>
          </w:p>
          <w:p w14:paraId="3AADA6BA" w14:textId="77777777" w:rsidR="00833437" w:rsidRPr="0022724E" w:rsidRDefault="00833437" w:rsidP="00BD7F0E">
            <w:pPr>
              <w:pStyle w:val="BodyText"/>
              <w:numPr>
                <w:ilvl w:val="0"/>
                <w:numId w:val="71"/>
              </w:numPr>
              <w:spacing w:before="60" w:after="60" w:line="240" w:lineRule="auto"/>
              <w:ind w:left="357" w:hanging="357"/>
            </w:pPr>
            <w:r w:rsidRPr="001E69AB">
              <w:rPr>
                <w:rFonts w:cstheme="minorHAnsi"/>
                <w:sz w:val="20"/>
                <w:szCs w:val="20"/>
              </w:rPr>
              <w:t xml:space="preserve">Task 1.3.2 - Develop a Recommendation on </w:t>
            </w:r>
            <w:r w:rsidRPr="001E69AB">
              <w:rPr>
                <w:rFonts w:cstheme="minorHAnsi"/>
                <w:sz w:val="20"/>
                <w:szCs w:val="20"/>
              </w:rPr>
              <w:lastRenderedPageBreak/>
              <w:t>Digital information transfer between ship and shore in VTS operations (operational aspects)</w:t>
            </w:r>
            <w:r>
              <w:rPr>
                <w:rFonts w:cstheme="minorHAnsi"/>
                <w:sz w:val="20"/>
                <w:szCs w:val="20"/>
              </w:rPr>
              <w:t xml:space="preserve"> scheduled to commence at VTS51</w:t>
            </w:r>
          </w:p>
          <w:p w14:paraId="19FA1092" w14:textId="180DC446" w:rsidR="0022724E" w:rsidRDefault="00D37606" w:rsidP="00BD7F0E">
            <w:pPr>
              <w:pStyle w:val="BodyText"/>
              <w:numPr>
                <w:ilvl w:val="0"/>
                <w:numId w:val="71"/>
              </w:numPr>
              <w:spacing w:before="60" w:after="60" w:line="240" w:lineRule="auto"/>
              <w:ind w:left="357" w:hanging="357"/>
            </w:pPr>
            <w:r w:rsidRPr="00714600">
              <w:rPr>
                <w:rFonts w:cstheme="minorHAnsi"/>
                <w:sz w:val="20"/>
                <w:szCs w:val="20"/>
              </w:rPr>
              <w:t>Proposed n</w:t>
            </w:r>
            <w:r w:rsidR="0022724E" w:rsidRPr="00714600">
              <w:rPr>
                <w:rFonts w:cstheme="minorHAnsi"/>
                <w:sz w:val="20"/>
                <w:szCs w:val="20"/>
              </w:rPr>
              <w:t xml:space="preserve">ew Task </w:t>
            </w:r>
            <w:r w:rsidRPr="00714600">
              <w:rPr>
                <w:rFonts w:cstheme="minorHAnsi"/>
                <w:sz w:val="20"/>
                <w:szCs w:val="20"/>
              </w:rPr>
              <w:t xml:space="preserve">on VTS Digital Communications </w:t>
            </w:r>
            <w:r w:rsidR="00714600" w:rsidRPr="00714600">
              <w:rPr>
                <w:rFonts w:cstheme="minorHAnsi"/>
                <w:sz w:val="20"/>
                <w:szCs w:val="20"/>
              </w:rPr>
              <w:t xml:space="preserve">(refer Task Group 1.2.5 </w:t>
            </w:r>
            <w:proofErr w:type="gramStart"/>
            <w:r w:rsidR="00714600" w:rsidRPr="00714600">
              <w:rPr>
                <w:rFonts w:cstheme="minorHAnsi"/>
                <w:sz w:val="20"/>
                <w:szCs w:val="20"/>
              </w:rPr>
              <w:t xml:space="preserve">- </w:t>
            </w:r>
            <w:r w:rsidR="0022724E" w:rsidRPr="00714600">
              <w:rPr>
                <w:rFonts w:cstheme="minorHAnsi"/>
                <w:sz w:val="20"/>
                <w:szCs w:val="20"/>
              </w:rPr>
              <w:t xml:space="preserve"> MASS</w:t>
            </w:r>
            <w:proofErr w:type="gramEnd"/>
            <w:r w:rsidR="00714600" w:rsidRPr="00714600">
              <w:rPr>
                <w:rFonts w:cstheme="minorHAnsi"/>
                <w:sz w:val="20"/>
                <w:szCs w:val="20"/>
              </w:rPr>
              <w:t>)</w:t>
            </w:r>
          </w:p>
        </w:tc>
        <w:tc>
          <w:tcPr>
            <w:tcW w:w="2268" w:type="dxa"/>
          </w:tcPr>
          <w:p w14:paraId="295A78D2" w14:textId="1993B7CE" w:rsidR="00833437" w:rsidRPr="00D735A8" w:rsidRDefault="00B2302A" w:rsidP="00833437">
            <w:pPr>
              <w:pStyle w:val="BodyText"/>
              <w:rPr>
                <w:rFonts w:cstheme="minorHAnsi"/>
                <w:sz w:val="20"/>
                <w:szCs w:val="20"/>
              </w:rPr>
            </w:pPr>
            <w:r w:rsidRPr="00B2302A">
              <w:rPr>
                <w:rFonts w:cstheme="minorHAnsi"/>
                <w:sz w:val="20"/>
                <w:szCs w:val="20"/>
              </w:rPr>
              <w:lastRenderedPageBreak/>
              <w:t xml:space="preserve">Future VTS will interact with ships and other stakeholders primarily by enhanced digital communications for the exchange of information for or issue advice, warnings and </w:t>
            </w:r>
            <w:r w:rsidRPr="00B2302A">
              <w:rPr>
                <w:rFonts w:cstheme="minorHAnsi"/>
                <w:sz w:val="20"/>
                <w:szCs w:val="20"/>
              </w:rPr>
              <w:lastRenderedPageBreak/>
              <w:t>instructions as deemed necessary.</w:t>
            </w:r>
          </w:p>
        </w:tc>
      </w:tr>
      <w:tr w:rsidR="00D735A8" w14:paraId="2D33107D" w14:textId="77777777" w:rsidTr="00B2302A">
        <w:tc>
          <w:tcPr>
            <w:tcW w:w="1593" w:type="dxa"/>
          </w:tcPr>
          <w:p w14:paraId="7D78DEB8" w14:textId="742CF332" w:rsidR="00D735A8" w:rsidRDefault="00D735A8" w:rsidP="00833437">
            <w:pPr>
              <w:pStyle w:val="BodyText"/>
              <w:rPr>
                <w:b/>
                <w:bCs/>
                <w:strike/>
                <w:sz w:val="20"/>
                <w:szCs w:val="20"/>
              </w:rPr>
            </w:pPr>
            <w:r w:rsidRPr="0022724E">
              <w:rPr>
                <w:b/>
                <w:bCs/>
                <w:sz w:val="20"/>
                <w:szCs w:val="20"/>
              </w:rPr>
              <w:lastRenderedPageBreak/>
              <w:t>Green House Gas Emissions</w:t>
            </w:r>
            <w:r w:rsidR="00BD7F0E">
              <w:rPr>
                <w:b/>
                <w:bCs/>
                <w:sz w:val="20"/>
                <w:szCs w:val="20"/>
              </w:rPr>
              <w:t xml:space="preserve"> / just in Time Arrival</w:t>
            </w:r>
          </w:p>
          <w:p w14:paraId="7F40BBDD" w14:textId="21F799D6" w:rsidR="00232823" w:rsidRPr="00BD7F0E" w:rsidRDefault="00232823" w:rsidP="00833437">
            <w:pPr>
              <w:pStyle w:val="BodyText"/>
              <w:rPr>
                <w:b/>
                <w:bCs/>
                <w:i/>
                <w:iCs/>
                <w:sz w:val="20"/>
                <w:szCs w:val="20"/>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2.3</w:t>
            </w:r>
            <w:r w:rsidRPr="00BD7F0E">
              <w:rPr>
                <w:rFonts w:cstheme="minorHAnsi"/>
                <w:i/>
                <w:iCs/>
                <w:sz w:val="20"/>
                <w:szCs w:val="20"/>
              </w:rPr>
              <w:t>)</w:t>
            </w:r>
          </w:p>
        </w:tc>
        <w:tc>
          <w:tcPr>
            <w:tcW w:w="1050" w:type="dxa"/>
          </w:tcPr>
          <w:p w14:paraId="71740983" w14:textId="75A48AB3" w:rsidR="00D735A8" w:rsidRPr="001E69AB" w:rsidRDefault="00107432" w:rsidP="00107432">
            <w:pPr>
              <w:pStyle w:val="BodyText"/>
              <w:jc w:val="center"/>
              <w:rPr>
                <w:rFonts w:cstheme="minorHAnsi"/>
                <w:b/>
                <w:bCs/>
                <w:sz w:val="20"/>
                <w:szCs w:val="20"/>
              </w:rPr>
            </w:pPr>
            <w:r>
              <w:rPr>
                <w:rFonts w:cstheme="minorHAnsi"/>
                <w:b/>
                <w:bCs/>
                <w:sz w:val="20"/>
                <w:szCs w:val="20"/>
              </w:rPr>
              <w:t>M</w:t>
            </w:r>
          </w:p>
        </w:tc>
        <w:tc>
          <w:tcPr>
            <w:tcW w:w="2455" w:type="dxa"/>
            <w:gridSpan w:val="2"/>
          </w:tcPr>
          <w:p w14:paraId="0B9DED17" w14:textId="5E0BCBD8" w:rsidR="00D735A8" w:rsidRDefault="00107432" w:rsidP="00833437">
            <w:pPr>
              <w:pStyle w:val="BodyText"/>
              <w:rPr>
                <w:rFonts w:cstheme="minorHAnsi"/>
                <w:b/>
                <w:bCs/>
                <w:sz w:val="20"/>
                <w:szCs w:val="20"/>
              </w:rPr>
            </w:pPr>
            <w:r>
              <w:rPr>
                <w:rFonts w:cstheme="minorHAnsi"/>
                <w:b/>
                <w:bCs/>
                <w:sz w:val="20"/>
                <w:szCs w:val="20"/>
              </w:rPr>
              <w:t xml:space="preserve">Present </w:t>
            </w:r>
            <w:r w:rsidR="002C31DE">
              <w:rPr>
                <w:rFonts w:cstheme="minorHAnsi"/>
                <w:b/>
                <w:bCs/>
                <w:sz w:val="20"/>
                <w:szCs w:val="20"/>
              </w:rPr>
              <w:t xml:space="preserve">- </w:t>
            </w:r>
            <w:r w:rsidR="00453D48" w:rsidRPr="002C31DE">
              <w:rPr>
                <w:rFonts w:cstheme="minorHAnsi"/>
                <w:b/>
                <w:bCs/>
                <w:sz w:val="20"/>
                <w:szCs w:val="20"/>
              </w:rPr>
              <w:t>2030</w:t>
            </w:r>
          </w:p>
        </w:tc>
        <w:tc>
          <w:tcPr>
            <w:tcW w:w="2835" w:type="dxa"/>
          </w:tcPr>
          <w:p w14:paraId="449D40A1" w14:textId="6C2A25C7" w:rsidR="00453D48" w:rsidRDefault="00453D48" w:rsidP="00833437">
            <w:pPr>
              <w:pStyle w:val="BodyText"/>
              <w:ind w:left="360"/>
              <w:rPr>
                <w:rFonts w:cstheme="minorHAnsi"/>
                <w:sz w:val="20"/>
                <w:szCs w:val="20"/>
              </w:rPr>
            </w:pPr>
          </w:p>
        </w:tc>
        <w:tc>
          <w:tcPr>
            <w:tcW w:w="2268" w:type="dxa"/>
          </w:tcPr>
          <w:p w14:paraId="5FC53FF2" w14:textId="409A9946" w:rsidR="00D735A8" w:rsidRPr="001A1AAB" w:rsidRDefault="00D37606" w:rsidP="00833437">
            <w:pPr>
              <w:pStyle w:val="BodyText"/>
              <w:rPr>
                <w:rFonts w:cstheme="minorHAnsi"/>
                <w:sz w:val="20"/>
                <w:szCs w:val="20"/>
              </w:rPr>
            </w:pPr>
            <w:r>
              <w:rPr>
                <w:sz w:val="20"/>
                <w:szCs w:val="20"/>
              </w:rPr>
              <w:t>Fu</w:t>
            </w:r>
            <w:r w:rsidR="00107432" w:rsidRPr="00E37D69">
              <w:rPr>
                <w:sz w:val="20"/>
                <w:szCs w:val="20"/>
              </w:rPr>
              <w:t>ture VTS will play a key coordination role supporting the IMO GHG Strategy through Just in Time arrival.</w:t>
            </w:r>
          </w:p>
        </w:tc>
      </w:tr>
      <w:tr w:rsidR="007A0FAE" w14:paraId="57B73259" w14:textId="77777777" w:rsidTr="00B2302A">
        <w:tc>
          <w:tcPr>
            <w:tcW w:w="1593" w:type="dxa"/>
          </w:tcPr>
          <w:p w14:paraId="059EDFAD" w14:textId="517C1200" w:rsidR="007A0FAE" w:rsidRPr="0022724E" w:rsidRDefault="007A0FAE" w:rsidP="00833437">
            <w:pPr>
              <w:pStyle w:val="BodyText"/>
              <w:rPr>
                <w:b/>
                <w:bCs/>
                <w:sz w:val="20"/>
                <w:szCs w:val="20"/>
              </w:rPr>
            </w:pPr>
            <w:r w:rsidRPr="0022724E">
              <w:rPr>
                <w:b/>
                <w:bCs/>
                <w:sz w:val="20"/>
                <w:szCs w:val="20"/>
              </w:rPr>
              <w:t>Advanced Decision Support Services</w:t>
            </w:r>
          </w:p>
        </w:tc>
        <w:tc>
          <w:tcPr>
            <w:tcW w:w="1050" w:type="dxa"/>
          </w:tcPr>
          <w:p w14:paraId="3AF79516" w14:textId="77777777" w:rsidR="007A0FAE" w:rsidRPr="001E69AB" w:rsidRDefault="007A0FAE" w:rsidP="00833437">
            <w:pPr>
              <w:pStyle w:val="BodyText"/>
              <w:rPr>
                <w:rFonts w:cstheme="minorHAnsi"/>
                <w:b/>
                <w:bCs/>
                <w:sz w:val="20"/>
                <w:szCs w:val="20"/>
              </w:rPr>
            </w:pPr>
          </w:p>
        </w:tc>
        <w:tc>
          <w:tcPr>
            <w:tcW w:w="2455" w:type="dxa"/>
            <w:gridSpan w:val="2"/>
          </w:tcPr>
          <w:p w14:paraId="471F5165" w14:textId="77777777" w:rsidR="007A0FAE" w:rsidDel="006862DD" w:rsidRDefault="007A0FAE" w:rsidP="00833437">
            <w:pPr>
              <w:pStyle w:val="BodyText"/>
              <w:rPr>
                <w:rFonts w:cstheme="minorHAnsi"/>
                <w:b/>
                <w:bCs/>
                <w:sz w:val="20"/>
                <w:szCs w:val="20"/>
              </w:rPr>
            </w:pPr>
          </w:p>
        </w:tc>
        <w:tc>
          <w:tcPr>
            <w:tcW w:w="2835" w:type="dxa"/>
          </w:tcPr>
          <w:p w14:paraId="178278D2" w14:textId="7E8ABD9C" w:rsidR="007A0FAE" w:rsidRPr="006862DD" w:rsidRDefault="007A0FAE" w:rsidP="006862DD">
            <w:pPr>
              <w:pStyle w:val="BodyText"/>
              <w:numPr>
                <w:ilvl w:val="0"/>
                <w:numId w:val="71"/>
              </w:numPr>
              <w:spacing w:before="60" w:after="60" w:line="240" w:lineRule="auto"/>
              <w:ind w:left="357" w:hanging="357"/>
              <w:rPr>
                <w:rFonts w:cstheme="minorHAnsi"/>
                <w:sz w:val="20"/>
                <w:szCs w:val="20"/>
              </w:rPr>
            </w:pPr>
            <w:r>
              <w:rPr>
                <w:rFonts w:cstheme="minorHAnsi"/>
                <w:sz w:val="20"/>
                <w:szCs w:val="20"/>
              </w:rPr>
              <w:t>Regular review / update of Future VTS Discussion Document</w:t>
            </w:r>
          </w:p>
        </w:tc>
        <w:tc>
          <w:tcPr>
            <w:tcW w:w="2268" w:type="dxa"/>
          </w:tcPr>
          <w:p w14:paraId="0361BDB3" w14:textId="20B15E93" w:rsidR="007A0FAE" w:rsidRPr="001A1AAB" w:rsidRDefault="007A0FAE" w:rsidP="00833437">
            <w:pPr>
              <w:pStyle w:val="BodyTex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833437" w14:paraId="07232F86" w14:textId="77777777" w:rsidTr="00B2302A">
        <w:tc>
          <w:tcPr>
            <w:tcW w:w="1593" w:type="dxa"/>
          </w:tcPr>
          <w:p w14:paraId="0A50E444" w14:textId="77777777" w:rsidR="00833437" w:rsidRDefault="00833437" w:rsidP="00833437">
            <w:pPr>
              <w:pStyle w:val="BodyText"/>
              <w:rPr>
                <w:b/>
                <w:bCs/>
                <w:sz w:val="20"/>
                <w:szCs w:val="20"/>
              </w:rPr>
            </w:pPr>
            <w:r w:rsidRPr="0022724E">
              <w:rPr>
                <w:b/>
                <w:bCs/>
                <w:sz w:val="20"/>
                <w:szCs w:val="20"/>
              </w:rPr>
              <w:t>Automated Data and Information Exchange</w:t>
            </w:r>
          </w:p>
          <w:p w14:paraId="595077A3" w14:textId="4E613381" w:rsidR="00232823" w:rsidRPr="00BD7F0E" w:rsidRDefault="00232823" w:rsidP="00833437">
            <w:pPr>
              <w:pStyle w:val="BodyText"/>
              <w:rPr>
                <w:rFonts w:cstheme="minorHAnsi"/>
                <w:b/>
                <w:bCs/>
                <w:i/>
                <w:iCs/>
                <w:sz w:val="20"/>
                <w:szCs w:val="20"/>
              </w:rPr>
            </w:pPr>
            <w:r w:rsidRPr="00BD7F0E">
              <w:rPr>
                <w:rFonts w:cstheme="minorHAnsi"/>
                <w:i/>
                <w:iCs/>
                <w:sz w:val="20"/>
                <w:szCs w:val="20"/>
              </w:rPr>
              <w:t xml:space="preserve">(Refer </w:t>
            </w:r>
            <w:r w:rsidR="003A1028" w:rsidRPr="00BD7F0E">
              <w:rPr>
                <w:rFonts w:cstheme="minorHAnsi"/>
                <w:i/>
                <w:iCs/>
                <w:sz w:val="20"/>
                <w:szCs w:val="20"/>
              </w:rPr>
              <w:t xml:space="preserve">to </w:t>
            </w:r>
            <w:r w:rsidRPr="00BD7F0E">
              <w:rPr>
                <w:rFonts w:cstheme="minorHAnsi"/>
                <w:i/>
                <w:iCs/>
                <w:sz w:val="20"/>
                <w:szCs w:val="20"/>
              </w:rPr>
              <w:t>Section 4.</w:t>
            </w:r>
            <w:r w:rsidR="00107432" w:rsidRPr="00BD7F0E">
              <w:rPr>
                <w:rFonts w:cstheme="minorHAnsi"/>
                <w:i/>
                <w:iCs/>
                <w:sz w:val="20"/>
                <w:szCs w:val="20"/>
              </w:rPr>
              <w:t>2.4</w:t>
            </w:r>
            <w:r w:rsidRPr="00BD7F0E">
              <w:rPr>
                <w:rFonts w:cstheme="minorHAnsi"/>
                <w:i/>
                <w:iCs/>
                <w:sz w:val="20"/>
                <w:szCs w:val="20"/>
              </w:rPr>
              <w:t>)</w:t>
            </w:r>
          </w:p>
        </w:tc>
        <w:tc>
          <w:tcPr>
            <w:tcW w:w="1050" w:type="dxa"/>
          </w:tcPr>
          <w:p w14:paraId="7F0A9335" w14:textId="77777777" w:rsidR="00833437" w:rsidRPr="001E69AB" w:rsidRDefault="00833437" w:rsidP="00833437">
            <w:pPr>
              <w:pStyle w:val="BodyText"/>
              <w:rPr>
                <w:rFonts w:cstheme="minorHAnsi"/>
                <w:b/>
                <w:bCs/>
                <w:sz w:val="20"/>
                <w:szCs w:val="20"/>
              </w:rPr>
            </w:pPr>
          </w:p>
        </w:tc>
        <w:tc>
          <w:tcPr>
            <w:tcW w:w="2455" w:type="dxa"/>
            <w:gridSpan w:val="2"/>
          </w:tcPr>
          <w:p w14:paraId="53BE6724" w14:textId="5AAC47A2" w:rsidR="00833437" w:rsidRPr="00075F82" w:rsidRDefault="006862DD" w:rsidP="00833437">
            <w:pPr>
              <w:pStyle w:val="BodyText"/>
              <w:rPr>
                <w:rFonts w:cstheme="minorHAnsi"/>
                <w:b/>
                <w:bCs/>
                <w:sz w:val="20"/>
                <w:szCs w:val="20"/>
              </w:rPr>
            </w:pPr>
            <w:r>
              <w:rPr>
                <w:rFonts w:cstheme="minorHAnsi"/>
                <w:b/>
                <w:bCs/>
                <w:sz w:val="20"/>
                <w:szCs w:val="20"/>
              </w:rPr>
              <w:t>5-10 years</w:t>
            </w:r>
          </w:p>
        </w:tc>
        <w:tc>
          <w:tcPr>
            <w:tcW w:w="2835" w:type="dxa"/>
          </w:tcPr>
          <w:p w14:paraId="4A87B8E7" w14:textId="44DE7BB8" w:rsidR="00833437" w:rsidRDefault="007A0FAE" w:rsidP="006862DD">
            <w:pPr>
              <w:pStyle w:val="BodyText"/>
              <w:numPr>
                <w:ilvl w:val="0"/>
                <w:numId w:val="71"/>
              </w:numPr>
              <w:spacing w:before="60" w:after="60" w:line="240" w:lineRule="auto"/>
              <w:ind w:left="357" w:hanging="357"/>
              <w:rPr>
                <w:rFonts w:cstheme="minorHAnsi"/>
                <w:sz w:val="20"/>
                <w:szCs w:val="20"/>
              </w:rPr>
            </w:pPr>
            <w:r>
              <w:rPr>
                <w:rFonts w:cstheme="minorHAnsi"/>
                <w:sz w:val="20"/>
                <w:szCs w:val="20"/>
              </w:rPr>
              <w:t>Regular review / update of Future VTS Discussion Document</w:t>
            </w:r>
          </w:p>
        </w:tc>
        <w:tc>
          <w:tcPr>
            <w:tcW w:w="2268" w:type="dxa"/>
          </w:tcPr>
          <w:p w14:paraId="53CD542D" w14:textId="278815FD" w:rsidR="00833437" w:rsidRDefault="001A1AAB" w:rsidP="00833437">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833437" w14:paraId="2D230743" w14:textId="77777777" w:rsidTr="006862DD">
        <w:tc>
          <w:tcPr>
            <w:tcW w:w="1593" w:type="dxa"/>
          </w:tcPr>
          <w:p w14:paraId="62D0FE26" w14:textId="0746EB8E" w:rsidR="00833437" w:rsidRPr="0022724E" w:rsidRDefault="00833437" w:rsidP="00833437">
            <w:pPr>
              <w:pStyle w:val="BodyText"/>
              <w:rPr>
                <w:rFonts w:cstheme="minorHAnsi"/>
                <w:b/>
                <w:bCs/>
                <w:sz w:val="20"/>
                <w:szCs w:val="20"/>
              </w:rPr>
            </w:pPr>
            <w:r w:rsidRPr="0022724E">
              <w:rPr>
                <w:b/>
                <w:bCs/>
                <w:sz w:val="20"/>
                <w:szCs w:val="20"/>
              </w:rPr>
              <w:t xml:space="preserve">Navigational </w:t>
            </w:r>
            <w:r w:rsidR="00100CAE">
              <w:rPr>
                <w:b/>
                <w:bCs/>
                <w:sz w:val="20"/>
                <w:szCs w:val="20"/>
              </w:rPr>
              <w:t xml:space="preserve">Support / </w:t>
            </w:r>
            <w:r w:rsidRPr="0022724E">
              <w:rPr>
                <w:b/>
                <w:bCs/>
                <w:sz w:val="20"/>
                <w:szCs w:val="20"/>
              </w:rPr>
              <w:t xml:space="preserve">Assistance </w:t>
            </w:r>
          </w:p>
        </w:tc>
        <w:tc>
          <w:tcPr>
            <w:tcW w:w="1050" w:type="dxa"/>
            <w:shd w:val="clear" w:color="auto" w:fill="auto"/>
          </w:tcPr>
          <w:p w14:paraId="06B2E7C0" w14:textId="77777777" w:rsidR="00833437" w:rsidRPr="001E69AB" w:rsidRDefault="00833437" w:rsidP="00833437">
            <w:pPr>
              <w:pStyle w:val="BodyText"/>
              <w:rPr>
                <w:rFonts w:cstheme="minorHAnsi"/>
                <w:b/>
                <w:bCs/>
                <w:sz w:val="20"/>
                <w:szCs w:val="20"/>
              </w:rPr>
            </w:pPr>
          </w:p>
        </w:tc>
        <w:tc>
          <w:tcPr>
            <w:tcW w:w="2455" w:type="dxa"/>
            <w:gridSpan w:val="2"/>
            <w:shd w:val="clear" w:color="auto" w:fill="auto"/>
          </w:tcPr>
          <w:p w14:paraId="18717277" w14:textId="68BA07D9" w:rsidR="00833437" w:rsidRPr="00075F82" w:rsidRDefault="006862DD" w:rsidP="00833437">
            <w:pPr>
              <w:pStyle w:val="BodyText"/>
              <w:rPr>
                <w:rFonts w:cstheme="minorHAnsi"/>
                <w:b/>
                <w:bCs/>
                <w:sz w:val="20"/>
                <w:szCs w:val="20"/>
              </w:rPr>
            </w:pPr>
            <w:r>
              <w:rPr>
                <w:rFonts w:cstheme="minorHAnsi"/>
                <w:b/>
                <w:bCs/>
                <w:sz w:val="20"/>
                <w:szCs w:val="20"/>
              </w:rPr>
              <w:t>10-15 years</w:t>
            </w:r>
          </w:p>
        </w:tc>
        <w:tc>
          <w:tcPr>
            <w:tcW w:w="2835" w:type="dxa"/>
            <w:shd w:val="clear" w:color="auto" w:fill="auto"/>
          </w:tcPr>
          <w:p w14:paraId="5340FE2B" w14:textId="77777777" w:rsidR="00833437" w:rsidRDefault="00833437" w:rsidP="00833437">
            <w:pPr>
              <w:pStyle w:val="BodyText"/>
              <w:ind w:left="360"/>
              <w:rPr>
                <w:rFonts w:cstheme="minorHAnsi"/>
                <w:sz w:val="20"/>
                <w:szCs w:val="20"/>
              </w:rPr>
            </w:pPr>
          </w:p>
        </w:tc>
        <w:tc>
          <w:tcPr>
            <w:tcW w:w="2268" w:type="dxa"/>
            <w:shd w:val="clear" w:color="auto" w:fill="auto"/>
          </w:tcPr>
          <w:p w14:paraId="71085974" w14:textId="77777777" w:rsidR="006862DD" w:rsidRPr="006862DD" w:rsidRDefault="006862DD" w:rsidP="006862DD">
            <w:pPr>
              <w:pStyle w:val="BodyTex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685CA283" w14:textId="05EF4655" w:rsidR="006862DD" w:rsidRPr="006862DD" w:rsidRDefault="006862DD" w:rsidP="006862DD">
            <w:pPr>
              <w:pStyle w:val="BodyText"/>
              <w:numPr>
                <w:ilvl w:val="0"/>
                <w:numId w:val="71"/>
              </w:numPr>
              <w:spacing w:before="60" w:after="60" w:line="240" w:lineRule="auto"/>
              <w:ind w:left="357" w:hanging="357"/>
              <w:rPr>
                <w:rFonts w:cstheme="minorHAnsi"/>
                <w:sz w:val="20"/>
                <w:szCs w:val="20"/>
              </w:rPr>
            </w:pPr>
            <w:r w:rsidRPr="006862DD">
              <w:rPr>
                <w:rFonts w:cstheme="minorHAnsi"/>
                <w:sz w:val="20"/>
                <w:szCs w:val="20"/>
              </w:rPr>
              <w:t>Responding to developing situations; and</w:t>
            </w:r>
          </w:p>
          <w:p w14:paraId="7F63A7A3" w14:textId="2EB11683" w:rsidR="00833437" w:rsidRDefault="006862DD" w:rsidP="006862DD">
            <w:pPr>
              <w:pStyle w:val="BodyText"/>
              <w:numPr>
                <w:ilvl w:val="0"/>
                <w:numId w:val="71"/>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833437" w14:paraId="515CAD19" w14:textId="77777777" w:rsidTr="00B2302A">
        <w:tc>
          <w:tcPr>
            <w:tcW w:w="1593" w:type="dxa"/>
          </w:tcPr>
          <w:p w14:paraId="4A83BA55" w14:textId="7CD28C67" w:rsidR="00833437" w:rsidRPr="0022724E" w:rsidRDefault="00232823" w:rsidP="00833437">
            <w:pPr>
              <w:pStyle w:val="BodyText"/>
              <w:rPr>
                <w:rFonts w:cstheme="minorHAnsi"/>
                <w:b/>
                <w:bCs/>
                <w:sz w:val="20"/>
                <w:szCs w:val="20"/>
              </w:rPr>
            </w:pPr>
            <w:r>
              <w:rPr>
                <w:b/>
                <w:bCs/>
                <w:sz w:val="20"/>
                <w:szCs w:val="20"/>
              </w:rPr>
              <w:t>Sea Traffic Management</w:t>
            </w:r>
          </w:p>
        </w:tc>
        <w:tc>
          <w:tcPr>
            <w:tcW w:w="1050" w:type="dxa"/>
          </w:tcPr>
          <w:p w14:paraId="3A9024E6" w14:textId="77777777" w:rsidR="00833437" w:rsidRPr="001E69AB" w:rsidRDefault="00833437" w:rsidP="00833437">
            <w:pPr>
              <w:pStyle w:val="BodyText"/>
              <w:rPr>
                <w:rFonts w:cstheme="minorHAnsi"/>
                <w:b/>
                <w:bCs/>
                <w:sz w:val="20"/>
                <w:szCs w:val="20"/>
              </w:rPr>
            </w:pPr>
          </w:p>
        </w:tc>
        <w:tc>
          <w:tcPr>
            <w:tcW w:w="2455" w:type="dxa"/>
            <w:gridSpan w:val="2"/>
          </w:tcPr>
          <w:p w14:paraId="46E4531C" w14:textId="77777777" w:rsidR="00833437" w:rsidRPr="00075F82" w:rsidRDefault="00833437" w:rsidP="00833437">
            <w:pPr>
              <w:pStyle w:val="BodyText"/>
              <w:rPr>
                <w:rFonts w:cstheme="minorHAnsi"/>
                <w:b/>
                <w:bCs/>
                <w:sz w:val="20"/>
                <w:szCs w:val="20"/>
              </w:rPr>
            </w:pPr>
          </w:p>
        </w:tc>
        <w:tc>
          <w:tcPr>
            <w:tcW w:w="2835" w:type="dxa"/>
          </w:tcPr>
          <w:p w14:paraId="405544EB" w14:textId="77777777" w:rsidR="00833437" w:rsidRDefault="00833437" w:rsidP="00833437">
            <w:pPr>
              <w:pStyle w:val="BodyText"/>
              <w:ind w:left="360"/>
              <w:rPr>
                <w:rFonts w:cstheme="minorHAnsi"/>
                <w:sz w:val="20"/>
                <w:szCs w:val="20"/>
              </w:rPr>
            </w:pPr>
          </w:p>
        </w:tc>
        <w:tc>
          <w:tcPr>
            <w:tcW w:w="2268" w:type="dxa"/>
          </w:tcPr>
          <w:p w14:paraId="2241CCDB" w14:textId="49B11EAC" w:rsidR="00833437" w:rsidRDefault="007A0FAE" w:rsidP="001D085A">
            <w:pPr>
              <w:pStyle w:val="BodyText"/>
              <w:rPr>
                <w:rFonts w:cstheme="minorHAnsi"/>
                <w:sz w:val="20"/>
                <w:szCs w:val="20"/>
              </w:rPr>
            </w:pPr>
            <w:r w:rsidRPr="007A0FAE">
              <w:rPr>
                <w:rFonts w:cstheme="minorHAnsi"/>
                <w:sz w:val="20"/>
                <w:szCs w:val="20"/>
              </w:rPr>
              <w:t xml:space="preserve">Future VTS will take a more proactive role in </w:t>
            </w:r>
            <w:r w:rsidRPr="007A0FAE">
              <w:rPr>
                <w:rFonts w:cstheme="minorHAnsi"/>
                <w:sz w:val="20"/>
                <w:szCs w:val="20"/>
              </w:rPr>
              <w:lastRenderedPageBreak/>
              <w:t>the management of vessel traffic as volumes increase and automation of vessels develops.</w:t>
            </w:r>
          </w:p>
        </w:tc>
      </w:tr>
      <w:tr w:rsidR="00833437" w14:paraId="6F6E4336" w14:textId="77777777" w:rsidTr="00B2302A">
        <w:tc>
          <w:tcPr>
            <w:tcW w:w="1593" w:type="dxa"/>
          </w:tcPr>
          <w:p w14:paraId="0DD9D900" w14:textId="04D38CE8" w:rsidR="00833437" w:rsidRPr="0022724E" w:rsidRDefault="00833437" w:rsidP="00833437">
            <w:pPr>
              <w:pStyle w:val="BodyText"/>
              <w:rPr>
                <w:rFonts w:cstheme="minorHAnsi"/>
                <w:b/>
                <w:bCs/>
                <w:sz w:val="20"/>
                <w:szCs w:val="20"/>
              </w:rPr>
            </w:pPr>
            <w:r w:rsidRPr="0022724E">
              <w:rPr>
                <w:b/>
                <w:bCs/>
                <w:sz w:val="20"/>
                <w:szCs w:val="20"/>
              </w:rPr>
              <w:lastRenderedPageBreak/>
              <w:t>Marine Spatial Planning</w:t>
            </w:r>
          </w:p>
        </w:tc>
        <w:tc>
          <w:tcPr>
            <w:tcW w:w="1050" w:type="dxa"/>
          </w:tcPr>
          <w:p w14:paraId="79668C5E" w14:textId="77777777" w:rsidR="00833437" w:rsidRPr="001E69AB" w:rsidRDefault="00833437" w:rsidP="00833437">
            <w:pPr>
              <w:pStyle w:val="BodyText"/>
              <w:rPr>
                <w:rFonts w:cstheme="minorHAnsi"/>
                <w:b/>
                <w:bCs/>
                <w:sz w:val="20"/>
                <w:szCs w:val="20"/>
              </w:rPr>
            </w:pPr>
          </w:p>
        </w:tc>
        <w:tc>
          <w:tcPr>
            <w:tcW w:w="2455" w:type="dxa"/>
            <w:gridSpan w:val="2"/>
          </w:tcPr>
          <w:p w14:paraId="6E23FB44" w14:textId="77777777" w:rsidR="00833437" w:rsidRPr="00075F82" w:rsidRDefault="00833437" w:rsidP="00833437">
            <w:pPr>
              <w:pStyle w:val="BodyText"/>
              <w:rPr>
                <w:rFonts w:cstheme="minorHAnsi"/>
                <w:b/>
                <w:bCs/>
                <w:sz w:val="20"/>
                <w:szCs w:val="20"/>
              </w:rPr>
            </w:pPr>
          </w:p>
        </w:tc>
        <w:tc>
          <w:tcPr>
            <w:tcW w:w="2835" w:type="dxa"/>
          </w:tcPr>
          <w:p w14:paraId="756B4920" w14:textId="77777777" w:rsidR="00833437" w:rsidRDefault="00833437" w:rsidP="00833437">
            <w:pPr>
              <w:pStyle w:val="BodyText"/>
              <w:ind w:left="360"/>
              <w:rPr>
                <w:rFonts w:cstheme="minorHAnsi"/>
                <w:sz w:val="20"/>
                <w:szCs w:val="20"/>
              </w:rPr>
            </w:pPr>
          </w:p>
        </w:tc>
        <w:tc>
          <w:tcPr>
            <w:tcW w:w="2268" w:type="dxa"/>
          </w:tcPr>
          <w:p w14:paraId="2FE14058" w14:textId="77777777" w:rsidR="00833437" w:rsidRDefault="00833437" w:rsidP="00833437">
            <w:pPr>
              <w:pStyle w:val="BodyText"/>
              <w:rPr>
                <w:rFonts w:cstheme="minorHAnsi"/>
                <w:sz w:val="20"/>
                <w:szCs w:val="20"/>
              </w:rPr>
            </w:pPr>
          </w:p>
        </w:tc>
      </w:tr>
      <w:tr w:rsidR="00833437" w14:paraId="7D0457D6" w14:textId="77777777" w:rsidTr="007A0FAE">
        <w:tc>
          <w:tcPr>
            <w:tcW w:w="1593" w:type="dxa"/>
          </w:tcPr>
          <w:p w14:paraId="736784CD" w14:textId="71EBFDA4" w:rsidR="00833437" w:rsidRPr="0022724E" w:rsidRDefault="00833437" w:rsidP="00833437">
            <w:pPr>
              <w:pStyle w:val="BodyText"/>
              <w:rPr>
                <w:rFonts w:cstheme="minorHAnsi"/>
                <w:b/>
                <w:bCs/>
                <w:sz w:val="20"/>
                <w:szCs w:val="20"/>
              </w:rPr>
            </w:pPr>
            <w:r w:rsidRPr="0022724E">
              <w:rPr>
                <w:b/>
                <w:bCs/>
                <w:sz w:val="20"/>
                <w:szCs w:val="20"/>
              </w:rPr>
              <w:t>Interacting Objects</w:t>
            </w:r>
          </w:p>
        </w:tc>
        <w:tc>
          <w:tcPr>
            <w:tcW w:w="1050" w:type="dxa"/>
            <w:shd w:val="clear" w:color="auto" w:fill="auto"/>
          </w:tcPr>
          <w:p w14:paraId="655EA0AF" w14:textId="77777777" w:rsidR="00833437" w:rsidRPr="00F936CF" w:rsidRDefault="00833437" w:rsidP="00833437">
            <w:pPr>
              <w:pStyle w:val="BodyText"/>
              <w:rPr>
                <w:rFonts w:cstheme="minorHAnsi"/>
                <w:b/>
                <w:bCs/>
                <w:sz w:val="20"/>
                <w:szCs w:val="20"/>
                <w:highlight w:val="yellow"/>
              </w:rPr>
            </w:pPr>
          </w:p>
        </w:tc>
        <w:tc>
          <w:tcPr>
            <w:tcW w:w="2455" w:type="dxa"/>
            <w:gridSpan w:val="2"/>
            <w:shd w:val="clear" w:color="auto" w:fill="auto"/>
          </w:tcPr>
          <w:p w14:paraId="7A474F49" w14:textId="2EA384E8" w:rsidR="00833437" w:rsidRPr="00F936CF" w:rsidRDefault="007A0FAE" w:rsidP="00833437">
            <w:pPr>
              <w:pStyle w:val="BodyText"/>
              <w:rPr>
                <w:rFonts w:cstheme="minorHAnsi"/>
                <w:b/>
                <w:bCs/>
                <w:sz w:val="20"/>
                <w:szCs w:val="20"/>
                <w:highlight w:val="yellow"/>
              </w:rPr>
            </w:pPr>
            <w:r w:rsidRPr="007A0FAE">
              <w:rPr>
                <w:rFonts w:cstheme="minorHAnsi"/>
                <w:b/>
                <w:bCs/>
                <w:sz w:val="20"/>
                <w:szCs w:val="20"/>
              </w:rPr>
              <w:t>2020-2030</w:t>
            </w:r>
          </w:p>
        </w:tc>
        <w:tc>
          <w:tcPr>
            <w:tcW w:w="2835" w:type="dxa"/>
            <w:shd w:val="clear" w:color="auto" w:fill="auto"/>
          </w:tcPr>
          <w:p w14:paraId="1CB98B13" w14:textId="77777777" w:rsidR="00833437" w:rsidRPr="00F936CF" w:rsidRDefault="00833437" w:rsidP="00833437">
            <w:pPr>
              <w:pStyle w:val="BodyText"/>
              <w:ind w:left="360"/>
              <w:rPr>
                <w:rFonts w:cstheme="minorHAnsi"/>
                <w:sz w:val="20"/>
                <w:szCs w:val="20"/>
                <w:highlight w:val="yellow"/>
              </w:rPr>
            </w:pPr>
          </w:p>
        </w:tc>
        <w:tc>
          <w:tcPr>
            <w:tcW w:w="2268" w:type="dxa"/>
            <w:shd w:val="clear" w:color="auto" w:fill="auto"/>
          </w:tcPr>
          <w:p w14:paraId="15190C94" w14:textId="126DF259" w:rsidR="00833437" w:rsidRPr="00F936CF" w:rsidRDefault="007A0FAE" w:rsidP="00833437">
            <w:pPr>
              <w:pStyle w:val="BodyTex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833437" w14:paraId="657A54C4" w14:textId="77777777" w:rsidTr="007A0FAE">
        <w:tc>
          <w:tcPr>
            <w:tcW w:w="1593" w:type="dxa"/>
          </w:tcPr>
          <w:p w14:paraId="6D99E4EE" w14:textId="056E63D5" w:rsidR="00833437" w:rsidRPr="0022724E" w:rsidRDefault="00833437" w:rsidP="00833437">
            <w:pPr>
              <w:pStyle w:val="BodyText"/>
              <w:rPr>
                <w:rFonts w:cstheme="minorHAnsi"/>
                <w:b/>
                <w:bCs/>
                <w:sz w:val="20"/>
                <w:szCs w:val="20"/>
              </w:rPr>
            </w:pPr>
            <w:r w:rsidRPr="0022724E">
              <w:rPr>
                <w:b/>
                <w:bCs/>
                <w:sz w:val="20"/>
                <w:szCs w:val="20"/>
              </w:rPr>
              <w:t>Digital situational awareness / Common Situational awareness</w:t>
            </w:r>
          </w:p>
        </w:tc>
        <w:tc>
          <w:tcPr>
            <w:tcW w:w="1050" w:type="dxa"/>
            <w:shd w:val="clear" w:color="auto" w:fill="auto"/>
          </w:tcPr>
          <w:p w14:paraId="43F07453" w14:textId="77777777" w:rsidR="00833437" w:rsidRPr="00F936CF" w:rsidRDefault="00833437" w:rsidP="00833437">
            <w:pPr>
              <w:pStyle w:val="BodyText"/>
              <w:rPr>
                <w:rFonts w:cstheme="minorHAnsi"/>
                <w:b/>
                <w:bCs/>
                <w:sz w:val="20"/>
                <w:szCs w:val="20"/>
                <w:highlight w:val="yellow"/>
              </w:rPr>
            </w:pPr>
          </w:p>
        </w:tc>
        <w:tc>
          <w:tcPr>
            <w:tcW w:w="2455" w:type="dxa"/>
            <w:gridSpan w:val="2"/>
            <w:shd w:val="clear" w:color="auto" w:fill="auto"/>
          </w:tcPr>
          <w:p w14:paraId="7AAB6359" w14:textId="3F8D711E" w:rsidR="00833437" w:rsidRPr="00F936CF" w:rsidRDefault="007A0FAE" w:rsidP="00833437">
            <w:pPr>
              <w:pStyle w:val="BodyText"/>
              <w:rPr>
                <w:rFonts w:cstheme="minorHAnsi"/>
                <w:b/>
                <w:bCs/>
                <w:sz w:val="20"/>
                <w:szCs w:val="20"/>
                <w:highlight w:val="yellow"/>
              </w:rPr>
            </w:pPr>
            <w:r w:rsidRPr="007A0FAE">
              <w:rPr>
                <w:rFonts w:cstheme="minorHAnsi"/>
                <w:b/>
                <w:bCs/>
                <w:sz w:val="20"/>
                <w:szCs w:val="20"/>
              </w:rPr>
              <w:t>2020-2030</w:t>
            </w:r>
          </w:p>
        </w:tc>
        <w:tc>
          <w:tcPr>
            <w:tcW w:w="2835" w:type="dxa"/>
            <w:shd w:val="clear" w:color="auto" w:fill="auto"/>
          </w:tcPr>
          <w:p w14:paraId="1C0F4D50" w14:textId="77777777" w:rsidR="00833437" w:rsidRPr="00F936CF" w:rsidRDefault="00833437" w:rsidP="00833437">
            <w:pPr>
              <w:pStyle w:val="BodyText"/>
              <w:ind w:left="360"/>
              <w:rPr>
                <w:rFonts w:cstheme="minorHAnsi"/>
                <w:sz w:val="20"/>
                <w:szCs w:val="20"/>
                <w:highlight w:val="yellow"/>
              </w:rPr>
            </w:pPr>
          </w:p>
        </w:tc>
        <w:tc>
          <w:tcPr>
            <w:tcW w:w="2268" w:type="dxa"/>
            <w:shd w:val="clear" w:color="auto" w:fill="auto"/>
          </w:tcPr>
          <w:p w14:paraId="1215B2D5" w14:textId="66AB80AB" w:rsidR="00833437" w:rsidRPr="00F936CF" w:rsidRDefault="007A0FAE" w:rsidP="00833437">
            <w:pPr>
              <w:pStyle w:val="BodyText"/>
              <w:rPr>
                <w:rFonts w:cstheme="minorHAnsi"/>
                <w:sz w:val="20"/>
                <w:szCs w:val="20"/>
                <w:highlight w:val="yellow"/>
              </w:rPr>
            </w:pPr>
            <w:r w:rsidRPr="007A0FAE">
              <w:rPr>
                <w:rFonts w:cstheme="minorHAnsi"/>
                <w:sz w:val="20"/>
                <w:szCs w:val="20"/>
              </w:rPr>
              <w:t xml:space="preserve">Future VTS will be able to share its ‘Situational Awareness’ picture with other VTS Providers and allied services.  </w:t>
            </w:r>
          </w:p>
        </w:tc>
      </w:tr>
      <w:tr w:rsidR="003401F4" w14:paraId="5B2D2DBE" w14:textId="77777777" w:rsidTr="007A0FAE">
        <w:tc>
          <w:tcPr>
            <w:tcW w:w="1593" w:type="dxa"/>
          </w:tcPr>
          <w:p w14:paraId="69DC477F" w14:textId="65A8F33C" w:rsidR="003401F4" w:rsidRPr="0022724E" w:rsidRDefault="003401F4" w:rsidP="00833437">
            <w:pPr>
              <w:pStyle w:val="BodyText"/>
              <w:rPr>
                <w:b/>
                <w:bCs/>
                <w:sz w:val="20"/>
                <w:szCs w:val="20"/>
              </w:rPr>
            </w:pPr>
            <w:r>
              <w:rPr>
                <w:b/>
                <w:bCs/>
                <w:sz w:val="20"/>
                <w:szCs w:val="20"/>
              </w:rPr>
              <w:t>Slot Management</w:t>
            </w:r>
          </w:p>
        </w:tc>
        <w:tc>
          <w:tcPr>
            <w:tcW w:w="1050" w:type="dxa"/>
            <w:shd w:val="clear" w:color="auto" w:fill="auto"/>
          </w:tcPr>
          <w:p w14:paraId="42AFBA2A" w14:textId="77777777" w:rsidR="003401F4" w:rsidRPr="00F936CF" w:rsidRDefault="003401F4" w:rsidP="00833437">
            <w:pPr>
              <w:pStyle w:val="BodyText"/>
              <w:rPr>
                <w:rFonts w:cstheme="minorHAnsi"/>
                <w:b/>
                <w:bCs/>
                <w:sz w:val="20"/>
                <w:szCs w:val="20"/>
                <w:highlight w:val="yellow"/>
              </w:rPr>
            </w:pPr>
          </w:p>
        </w:tc>
        <w:tc>
          <w:tcPr>
            <w:tcW w:w="2455" w:type="dxa"/>
            <w:gridSpan w:val="2"/>
            <w:shd w:val="clear" w:color="auto" w:fill="auto"/>
          </w:tcPr>
          <w:p w14:paraId="6A85ADBB" w14:textId="3DDE8A2E" w:rsidR="003401F4" w:rsidRPr="007A0FAE" w:rsidRDefault="003401F4" w:rsidP="00833437">
            <w:pPr>
              <w:pStyle w:val="BodyText"/>
              <w:rPr>
                <w:rFonts w:cstheme="minorHAnsi"/>
                <w:b/>
                <w:bCs/>
                <w:sz w:val="20"/>
                <w:szCs w:val="20"/>
              </w:rPr>
            </w:pPr>
            <w:r>
              <w:rPr>
                <w:rFonts w:cstheme="minorHAnsi"/>
                <w:b/>
                <w:bCs/>
                <w:sz w:val="20"/>
                <w:szCs w:val="20"/>
              </w:rPr>
              <w:t>2021-2025</w:t>
            </w:r>
          </w:p>
        </w:tc>
        <w:tc>
          <w:tcPr>
            <w:tcW w:w="2835" w:type="dxa"/>
            <w:shd w:val="clear" w:color="auto" w:fill="auto"/>
          </w:tcPr>
          <w:p w14:paraId="2566BBEC" w14:textId="77777777" w:rsidR="003401F4" w:rsidRPr="00F936CF" w:rsidRDefault="003401F4" w:rsidP="00833437">
            <w:pPr>
              <w:pStyle w:val="BodyText"/>
              <w:ind w:left="360"/>
              <w:rPr>
                <w:rFonts w:cstheme="minorHAnsi"/>
                <w:sz w:val="20"/>
                <w:szCs w:val="20"/>
                <w:highlight w:val="yellow"/>
              </w:rPr>
            </w:pPr>
          </w:p>
        </w:tc>
        <w:tc>
          <w:tcPr>
            <w:tcW w:w="2268" w:type="dxa"/>
            <w:shd w:val="clear" w:color="auto" w:fill="auto"/>
          </w:tcPr>
          <w:p w14:paraId="7144102B" w14:textId="77777777" w:rsidR="003401F4" w:rsidRPr="007A0FAE" w:rsidRDefault="003401F4" w:rsidP="00833437">
            <w:pPr>
              <w:pStyle w:val="BodyText"/>
              <w:rPr>
                <w:rFonts w:cstheme="minorHAnsi"/>
                <w:sz w:val="20"/>
                <w:szCs w:val="20"/>
              </w:rPr>
            </w:pPr>
          </w:p>
        </w:tc>
      </w:tr>
      <w:tr w:rsidR="00833437" w14:paraId="1C1A8B81" w14:textId="77777777" w:rsidTr="00B2302A">
        <w:tc>
          <w:tcPr>
            <w:tcW w:w="1593" w:type="dxa"/>
          </w:tcPr>
          <w:p w14:paraId="5DD7FB35" w14:textId="0DF26BEB" w:rsidR="00833437" w:rsidRPr="0022724E" w:rsidRDefault="00833437" w:rsidP="00833437">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41CD11EC" w14:textId="77777777" w:rsidR="00833437" w:rsidRPr="001E69AB" w:rsidRDefault="00833437" w:rsidP="00833437">
            <w:pPr>
              <w:pStyle w:val="BodyText"/>
              <w:rPr>
                <w:rFonts w:cstheme="minorHAnsi"/>
                <w:b/>
                <w:bCs/>
                <w:sz w:val="20"/>
                <w:szCs w:val="20"/>
              </w:rPr>
            </w:pPr>
          </w:p>
        </w:tc>
        <w:tc>
          <w:tcPr>
            <w:tcW w:w="2455" w:type="dxa"/>
            <w:gridSpan w:val="2"/>
          </w:tcPr>
          <w:p w14:paraId="73355343" w14:textId="6D5B4C3D" w:rsidR="00833437" w:rsidRPr="00075F82" w:rsidRDefault="003401F4" w:rsidP="00833437">
            <w:pPr>
              <w:pStyle w:val="BodyText"/>
              <w:rPr>
                <w:rFonts w:cstheme="minorHAnsi"/>
                <w:b/>
                <w:bCs/>
                <w:sz w:val="20"/>
                <w:szCs w:val="20"/>
              </w:rPr>
            </w:pPr>
            <w:r>
              <w:rPr>
                <w:rFonts w:cstheme="minorHAnsi"/>
                <w:b/>
                <w:bCs/>
                <w:sz w:val="20"/>
                <w:szCs w:val="20"/>
              </w:rPr>
              <w:t>2021-2025</w:t>
            </w:r>
          </w:p>
        </w:tc>
        <w:tc>
          <w:tcPr>
            <w:tcW w:w="2835" w:type="dxa"/>
          </w:tcPr>
          <w:p w14:paraId="5FC82AF2" w14:textId="77777777" w:rsidR="00833437" w:rsidRDefault="00833437" w:rsidP="00833437">
            <w:pPr>
              <w:pStyle w:val="BodyText"/>
              <w:ind w:left="360"/>
              <w:rPr>
                <w:rFonts w:cstheme="minorHAnsi"/>
                <w:sz w:val="20"/>
                <w:szCs w:val="20"/>
              </w:rPr>
            </w:pPr>
          </w:p>
        </w:tc>
        <w:tc>
          <w:tcPr>
            <w:tcW w:w="2268" w:type="dxa"/>
          </w:tcPr>
          <w:p w14:paraId="1D247EA0" w14:textId="00EC3090" w:rsidR="00833437" w:rsidRDefault="00833437" w:rsidP="00833437">
            <w:pPr>
              <w:pStyle w:val="BodyText"/>
              <w:rPr>
                <w:rFonts w:cstheme="minorHAnsi"/>
                <w:sz w:val="20"/>
                <w:szCs w:val="20"/>
              </w:rPr>
            </w:pPr>
          </w:p>
        </w:tc>
      </w:tr>
      <w:tr w:rsidR="00833437" w14:paraId="6ED5CA83" w14:textId="77777777" w:rsidTr="00B2302A">
        <w:tc>
          <w:tcPr>
            <w:tcW w:w="1593" w:type="dxa"/>
          </w:tcPr>
          <w:p w14:paraId="1BACEA7D" w14:textId="2822E041" w:rsidR="00833437" w:rsidRPr="0022724E" w:rsidRDefault="00833437" w:rsidP="00833437">
            <w:pPr>
              <w:pStyle w:val="BodyText"/>
              <w:rPr>
                <w:rFonts w:cstheme="minorHAnsi"/>
                <w:b/>
                <w:bCs/>
                <w:sz w:val="20"/>
                <w:szCs w:val="20"/>
              </w:rPr>
            </w:pPr>
            <w:r w:rsidRPr="0022724E">
              <w:rPr>
                <w:b/>
                <w:bCs/>
                <w:sz w:val="20"/>
                <w:szCs w:val="20"/>
              </w:rPr>
              <w:t>Long-distance sensing technology</w:t>
            </w:r>
          </w:p>
        </w:tc>
        <w:tc>
          <w:tcPr>
            <w:tcW w:w="1050" w:type="dxa"/>
          </w:tcPr>
          <w:p w14:paraId="53AC8EA2" w14:textId="77777777" w:rsidR="00833437" w:rsidRPr="001E69AB" w:rsidRDefault="00833437" w:rsidP="00833437">
            <w:pPr>
              <w:pStyle w:val="BodyText"/>
              <w:rPr>
                <w:rFonts w:cstheme="minorHAnsi"/>
                <w:b/>
                <w:bCs/>
                <w:sz w:val="20"/>
                <w:szCs w:val="20"/>
              </w:rPr>
            </w:pPr>
          </w:p>
        </w:tc>
        <w:tc>
          <w:tcPr>
            <w:tcW w:w="2455" w:type="dxa"/>
            <w:gridSpan w:val="2"/>
          </w:tcPr>
          <w:p w14:paraId="1DE8B2CC" w14:textId="77777777" w:rsidR="00833437" w:rsidRPr="00075F82" w:rsidRDefault="00833437" w:rsidP="00833437">
            <w:pPr>
              <w:pStyle w:val="BodyText"/>
              <w:rPr>
                <w:rFonts w:cstheme="minorHAnsi"/>
                <w:b/>
                <w:bCs/>
                <w:sz w:val="20"/>
                <w:szCs w:val="20"/>
              </w:rPr>
            </w:pPr>
          </w:p>
        </w:tc>
        <w:tc>
          <w:tcPr>
            <w:tcW w:w="2835" w:type="dxa"/>
          </w:tcPr>
          <w:p w14:paraId="031FFCB4" w14:textId="77777777" w:rsidR="00833437" w:rsidRDefault="00833437" w:rsidP="00833437">
            <w:pPr>
              <w:pStyle w:val="BodyText"/>
              <w:ind w:left="360"/>
              <w:rPr>
                <w:rFonts w:cstheme="minorHAnsi"/>
                <w:sz w:val="20"/>
                <w:szCs w:val="20"/>
              </w:rPr>
            </w:pPr>
          </w:p>
        </w:tc>
        <w:tc>
          <w:tcPr>
            <w:tcW w:w="2268" w:type="dxa"/>
          </w:tcPr>
          <w:p w14:paraId="7D2E2887" w14:textId="0FF63AA5" w:rsidR="00833437" w:rsidRDefault="003401F4" w:rsidP="005D5519">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6825E4BD"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 xml:space="preserve">emerging developments (Section 4.2)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EC1228">
      <w:pPr>
        <w:pStyle w:val="BodyText"/>
        <w:numPr>
          <w:ilvl w:val="0"/>
          <w:numId w:val="78"/>
        </w:numPr>
      </w:pPr>
      <w:r>
        <w:t>SOLAS regulation V/12 (Vessel Traffic Services).</w:t>
      </w:r>
    </w:p>
    <w:p w14:paraId="0E50A3B4" w14:textId="1702E694" w:rsidR="00194826" w:rsidRDefault="00194826" w:rsidP="00EC1228">
      <w:pPr>
        <w:pStyle w:val="BodyText"/>
        <w:numPr>
          <w:ilvl w:val="0"/>
          <w:numId w:val="78"/>
        </w:numPr>
      </w:pPr>
      <w:r>
        <w:t xml:space="preserve">The </w:t>
      </w:r>
      <w:r w:rsidR="00AF34A1">
        <w:t>‘</w:t>
      </w:r>
      <w:r>
        <w:t>new</w:t>
      </w:r>
      <w:r w:rsidR="00AF34A1">
        <w:t>’</w:t>
      </w:r>
      <w:r>
        <w:t xml:space="preserve"> IMO resolution for VTS (expected to be adopted by IMO Assembly in December 2021)</w:t>
      </w:r>
      <w:r w:rsidR="007D763D">
        <w:t>.</w:t>
      </w:r>
    </w:p>
    <w:p w14:paraId="2393294E" w14:textId="75C4887A" w:rsidR="007D763D" w:rsidRDefault="007D763D" w:rsidP="007D763D">
      <w:pPr>
        <w:pStyle w:val="BodyText"/>
        <w:ind w:left="720"/>
      </w:pPr>
      <w:r>
        <w:t xml:space="preserve">In </w:t>
      </w:r>
      <w:r w:rsidR="00BB15C8">
        <w:t>adopting</w:t>
      </w:r>
      <w:r>
        <w:t xml:space="preserve"> the revision of the Guidelines for Vessel Traffic Services (Resolution A.857(20)) into its post-biennial agenda in 2018, key considerations included ensuring the Guidelines:</w:t>
      </w:r>
    </w:p>
    <w:p w14:paraId="5FA45E77" w14:textId="77777777" w:rsidR="007D763D" w:rsidRPr="007D763D" w:rsidRDefault="007D763D" w:rsidP="00EC1228">
      <w:pPr>
        <w:pStyle w:val="BodyText"/>
        <w:numPr>
          <w:ilvl w:val="1"/>
          <w:numId w:val="78"/>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EC1228">
      <w:pPr>
        <w:pStyle w:val="BodyText"/>
        <w:numPr>
          <w:ilvl w:val="1"/>
          <w:numId w:val="78"/>
        </w:numPr>
        <w:spacing w:before="60" w:after="60" w:line="240" w:lineRule="auto"/>
        <w:ind w:left="1434" w:hanging="357"/>
        <w:rPr>
          <w:i/>
          <w:iCs/>
        </w:rPr>
      </w:pPr>
      <w:r w:rsidRPr="007D763D">
        <w:rPr>
          <w:i/>
          <w:iCs/>
        </w:rPr>
        <w:t>“</w:t>
      </w:r>
      <w:r w:rsidRPr="00AF34A1">
        <w:rPr>
          <w:i/>
          <w:iCs/>
        </w:rPr>
        <w:t>provide a framework to accommodate new trends (</w:t>
      </w:r>
      <w:proofErr w:type="gramStart"/>
      <w:r w:rsidRPr="00AF34A1">
        <w:rPr>
          <w:i/>
          <w:iCs/>
        </w:rPr>
        <w:t>e.g.</w:t>
      </w:r>
      <w:proofErr w:type="gramEnd"/>
      <w:r w:rsidRPr="00AF34A1">
        <w:rPr>
          <w:i/>
          <w:iCs/>
        </w:rPr>
        <w:t xml:space="preserve"> the development and implementation of Maritime Services, e-navigation development, etc).</w:t>
      </w:r>
    </w:p>
    <w:p w14:paraId="3863F91B" w14:textId="2A2B4B46" w:rsidR="007D763D" w:rsidRDefault="00BB15C8" w:rsidP="007D763D">
      <w:pPr>
        <w:pStyle w:val="BodyText"/>
        <w:ind w:left="708"/>
      </w:pPr>
      <w:r>
        <w:lastRenderedPageBreak/>
        <w:t>T</w:t>
      </w:r>
      <w:r w:rsidR="007D763D">
        <w:t>he ‘new’ Guideline recognises the need to need to take account of applicable IMO instruments</w:t>
      </w:r>
      <w:r>
        <w:t>, other</w:t>
      </w:r>
      <w:r w:rsidR="007D763D">
        <w:t xml:space="preserve"> international guidance and future technical and other developments recognized by the Organization relating to VTS</w:t>
      </w:r>
      <w:r>
        <w:t>, for example</w:t>
      </w:r>
      <w:r w:rsidR="007D763D">
        <w:t>:</w:t>
      </w:r>
    </w:p>
    <w:p w14:paraId="46A4DA6D" w14:textId="01D7B5D9" w:rsidR="00194826" w:rsidRPr="00BC6F48" w:rsidRDefault="007D763D" w:rsidP="00EC1228">
      <w:pPr>
        <w:pStyle w:val="BodyText"/>
        <w:numPr>
          <w:ilvl w:val="1"/>
          <w:numId w:val="78"/>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EC1228">
      <w:pPr>
        <w:pStyle w:val="BodyText"/>
        <w:numPr>
          <w:ilvl w:val="1"/>
          <w:numId w:val="78"/>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EC1228">
      <w:pPr>
        <w:pStyle w:val="BodyText"/>
        <w:numPr>
          <w:ilvl w:val="0"/>
          <w:numId w:val="78"/>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 xml:space="preserve">important contributor to IMO's role and responsibilities relating to vessel traffic </w:t>
      </w:r>
      <w:proofErr w:type="gramStart"/>
      <w:r w:rsidR="00E71393" w:rsidRPr="005B7413">
        <w:rPr>
          <w:i/>
          <w:iCs/>
        </w:rPr>
        <w:t>services’</w:t>
      </w:r>
      <w:proofErr w:type="gramEnd"/>
      <w:r w:rsidR="00E71393">
        <w:t>.</w:t>
      </w:r>
    </w:p>
    <w:p w14:paraId="699FC641" w14:textId="0D35437F" w:rsidR="00E71393" w:rsidRDefault="005B7413" w:rsidP="00EC1228">
      <w:pPr>
        <w:pStyle w:val="BodyText"/>
        <w:numPr>
          <w:ilvl w:val="0"/>
          <w:numId w:val="78"/>
        </w:numPr>
        <w:spacing w:before="60" w:after="60" w:line="240" w:lineRule="auto"/>
        <w:ind w:left="714" w:hanging="357"/>
      </w:pPr>
      <w:r>
        <w:t>9.2</w:t>
      </w:r>
      <w:r>
        <w:tab/>
      </w:r>
      <w:r w:rsidR="00E71393" w:rsidRPr="005B7413">
        <w:t>‘</w:t>
      </w:r>
      <w:r w:rsidR="00E71393" w:rsidRPr="005B7413">
        <w:rPr>
          <w:i/>
          <w:iCs/>
        </w:rPr>
        <w:t xml:space="preserve">Contracting Governments are encouraged to take into account IALA standards and associated recommendations, guidelines and model </w:t>
      </w:r>
      <w:proofErr w:type="gramStart"/>
      <w:r w:rsidR="00E71393" w:rsidRPr="005B7413">
        <w:rPr>
          <w:i/>
          <w:iCs/>
        </w:rPr>
        <w:t>courses’</w:t>
      </w:r>
      <w:proofErr w:type="gramEnd"/>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604BB3F5" w14:textId="253F2A90" w:rsidR="004944C8" w:rsidRPr="006F7B9D" w:rsidRDefault="006829DF" w:rsidP="00E60717">
      <w:pPr>
        <w:pStyle w:val="Heading1"/>
      </w:pPr>
      <w:bookmarkStart w:id="7" w:name="_Toc84421363"/>
      <w:r w:rsidRPr="006F7B9D">
        <w:t>INTRODUCTION</w:t>
      </w:r>
      <w:bookmarkEnd w:id="7"/>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77777777"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Pr="00106AA4">
        <w:rPr>
          <w:highlight w:val="yellow"/>
        </w:rPr>
        <w:t>XXX</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proofErr w:type="gramStart"/>
      <w:r>
        <w:t>”;</w:t>
      </w:r>
      <w:proofErr w:type="gramEnd"/>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lastRenderedPageBreak/>
        <w:t>The number</w:t>
      </w:r>
      <w:r w:rsidR="002534B1">
        <w:t xml:space="preserve"> VTS</w:t>
      </w:r>
      <w:r>
        <w:t xml:space="preserve">s implemented throughout the world continues to increase significantly every year </w:t>
      </w:r>
      <w:proofErr w:type="gramStart"/>
      <w:r>
        <w:t>as a means to</w:t>
      </w:r>
      <w:proofErr w:type="gramEnd"/>
      <w:r>
        <w:t xml:space="preserve">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 xml:space="preserve">also see changes to how VTS contributes to safe, </w:t>
      </w:r>
      <w:proofErr w:type="gramStart"/>
      <w:r w:rsidR="006F706B">
        <w:t>efficient</w:t>
      </w:r>
      <w:proofErr w:type="gramEnd"/>
      <w:r w:rsidR="006F706B">
        <w:t xml:space="preserve">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8" w:name="_Toc84421364"/>
      <w:r w:rsidRPr="00C3114D">
        <w:t>Guiding Principles</w:t>
      </w:r>
      <w:bookmarkEnd w:id="8"/>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 xml:space="preserve">The emerging practice, </w:t>
      </w:r>
      <w:proofErr w:type="gramStart"/>
      <w:r w:rsidRPr="00C37EDA">
        <w:rPr>
          <w:sz w:val="22"/>
        </w:rPr>
        <w:t>technology</w:t>
      </w:r>
      <w:proofErr w:type="gramEnd"/>
      <w:r w:rsidRPr="00C37EDA">
        <w:rPr>
          <w:sz w:val="22"/>
        </w:rPr>
        <w:t xml:space="preserve">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 xml:space="preserve">The significance of the emerging practice, </w:t>
      </w:r>
      <w:proofErr w:type="gramStart"/>
      <w:r w:rsidRPr="00C37EDA">
        <w:rPr>
          <w:sz w:val="22"/>
        </w:rPr>
        <w:t>technology</w:t>
      </w:r>
      <w:proofErr w:type="gramEnd"/>
      <w:r w:rsidRPr="00C37EDA">
        <w:rPr>
          <w:sz w:val="22"/>
        </w:rPr>
        <w:t xml:space="preserve">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9" w:name="_Toc84421365"/>
      <w:r>
        <w:t>DISCUSSION</w:t>
      </w:r>
      <w:bookmarkEnd w:id="9"/>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 xml:space="preserve">Improve and harmonise the delivery of VTS globally and in a manner consistent with international conventions, national </w:t>
      </w:r>
      <w:proofErr w:type="gramStart"/>
      <w:r w:rsidRPr="00E14628">
        <w:rPr>
          <w:i/>
          <w:iCs/>
        </w:rPr>
        <w:t>legislation</w:t>
      </w:r>
      <w:proofErr w:type="gramEnd"/>
      <w:r w:rsidRPr="00E14628">
        <w:rPr>
          <w:i/>
          <w:iCs/>
        </w:rPr>
        <w:t xml:space="preserve">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lastRenderedPageBreak/>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10" w:name="_Toc84421366"/>
      <w:r>
        <w:t>Expectations for ‘Future VTS’</w:t>
      </w:r>
      <w:bookmarkEnd w:id="10"/>
    </w:p>
    <w:p w14:paraId="4D16A2A0" w14:textId="77777777" w:rsidR="00DF1092" w:rsidRPr="00DF1092" w:rsidRDefault="00DF1092" w:rsidP="00DF1092">
      <w:pPr>
        <w:pStyle w:val="Heading2separationline"/>
      </w:pPr>
    </w:p>
    <w:p w14:paraId="7D7677E9" w14:textId="6543CCFE" w:rsidR="00DD28EC" w:rsidRDefault="00DD28EC" w:rsidP="00DD28EC">
      <w:pPr>
        <w:pStyle w:val="BodyText"/>
        <w:spacing w:before="120" w:line="240" w:lineRule="auto"/>
      </w:pPr>
      <w:bookmarkStart w:id="1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present many challenges to the maritime sector, however they also provide opportunities for VTS to enhance its contribution to</w:t>
      </w:r>
      <w:r w:rsidRPr="00875B79">
        <w:t xml:space="preserve"> </w:t>
      </w:r>
      <w:r w:rsidRPr="00DB61A8">
        <w:t>the safety and efficiency of vessel traffic</w:t>
      </w:r>
      <w:r>
        <w:t xml:space="preserve"> and</w:t>
      </w:r>
      <w:r w:rsidRPr="00DB61A8">
        <w:t xml:space="preserve"> protect</w:t>
      </w:r>
      <w:r>
        <w:t>ion of</w:t>
      </w:r>
      <w:r w:rsidRPr="00DB61A8">
        <w:t xml:space="preserve"> the environment</w:t>
      </w:r>
      <w:r>
        <w:t xml:space="preserve"> through adopting enhanced and new capabilities</w:t>
      </w:r>
      <w:r w:rsidR="005C1F0C">
        <w:t xml:space="preserve"> </w:t>
      </w:r>
      <w:r>
        <w:t>to accommodate:</w:t>
      </w:r>
    </w:p>
    <w:p w14:paraId="44E30E2B" w14:textId="34F83E42" w:rsidR="00DD28EC" w:rsidRPr="00DB61A8" w:rsidRDefault="00DD28EC" w:rsidP="00EC1228">
      <w:pPr>
        <w:pStyle w:val="BodyText"/>
        <w:numPr>
          <w:ilvl w:val="0"/>
          <w:numId w:val="65"/>
        </w:numPr>
        <w:spacing w:before="60" w:after="60" w:line="240" w:lineRule="auto"/>
      </w:pPr>
      <w:r w:rsidRPr="00DB61A8">
        <w:t>Management</w:t>
      </w:r>
      <w:r w:rsidR="00F83EC1">
        <w:t xml:space="preserve"> of Ship Traffic</w:t>
      </w:r>
      <w:r>
        <w:t>.</w:t>
      </w:r>
    </w:p>
    <w:p w14:paraId="55A37072" w14:textId="77777777" w:rsidR="00DD28EC" w:rsidRPr="00DB61A8" w:rsidRDefault="00DD28EC" w:rsidP="00EC1228">
      <w:pPr>
        <w:pStyle w:val="BodyText"/>
        <w:numPr>
          <w:ilvl w:val="0"/>
          <w:numId w:val="65"/>
        </w:numPr>
        <w:spacing w:before="60" w:after="60" w:line="240" w:lineRule="auto"/>
        <w:ind w:left="714" w:hanging="357"/>
      </w:pPr>
      <w:r w:rsidRPr="00DB61A8">
        <w:t xml:space="preserve">Information management / </w:t>
      </w:r>
      <w:r>
        <w:t xml:space="preserve">Data </w:t>
      </w:r>
      <w:r w:rsidRPr="00DB61A8">
        <w:t>exchange</w:t>
      </w:r>
      <w:r>
        <w:t>.</w:t>
      </w:r>
    </w:p>
    <w:p w14:paraId="7A1DA3AC" w14:textId="77777777" w:rsidR="00DD28EC" w:rsidRPr="00DB61A8" w:rsidRDefault="00DD28EC" w:rsidP="00EC1228">
      <w:pPr>
        <w:pStyle w:val="BodyText"/>
        <w:numPr>
          <w:ilvl w:val="0"/>
          <w:numId w:val="65"/>
        </w:numPr>
        <w:spacing w:before="60" w:after="60" w:line="240" w:lineRule="auto"/>
        <w:ind w:left="714" w:hanging="357"/>
      </w:pPr>
      <w:r w:rsidRPr="00DB61A8">
        <w:t>Digital Technologies / Communications</w:t>
      </w:r>
      <w:r>
        <w:t>.</w:t>
      </w:r>
    </w:p>
    <w:p w14:paraId="1662FB89" w14:textId="519E7BF8" w:rsidR="00DD28EC" w:rsidRDefault="00366D37" w:rsidP="00DD28EC">
      <w:pPr>
        <w:pStyle w:val="BodyText"/>
        <w:spacing w:before="120" w:line="240" w:lineRule="auto"/>
      </w:pPr>
      <w:r>
        <w:t>Embracing</w:t>
      </w:r>
      <w:r w:rsidR="00DD28EC">
        <w:t xml:space="preserve"> these developments will result in changes to</w:t>
      </w:r>
      <w:r w:rsidR="0054336A">
        <w:t xml:space="preserve"> how VTS</w:t>
      </w:r>
      <w:r w:rsidR="00DD28EC">
        <w:t>:</w:t>
      </w:r>
    </w:p>
    <w:p w14:paraId="6E587BB3" w14:textId="52B8F71B" w:rsidR="00DD28EC" w:rsidRDefault="0054336A" w:rsidP="00EC1228">
      <w:pPr>
        <w:pStyle w:val="BodyText"/>
        <w:numPr>
          <w:ilvl w:val="0"/>
          <w:numId w:val="58"/>
        </w:numPr>
        <w:spacing w:before="60" w:after="60" w:line="240" w:lineRule="auto"/>
        <w:ind w:left="714" w:hanging="357"/>
      </w:pPr>
      <w:r>
        <w:t>I</w:t>
      </w:r>
      <w:r w:rsidR="00DD28EC">
        <w:t>nteracts with vessel traffic</w:t>
      </w:r>
    </w:p>
    <w:p w14:paraId="29F9D20A" w14:textId="654B40B6" w:rsidR="0054336A" w:rsidRPr="0054336A" w:rsidRDefault="0054336A" w:rsidP="00EC1228">
      <w:pPr>
        <w:pStyle w:val="ListParagraph"/>
        <w:numPr>
          <w:ilvl w:val="0"/>
          <w:numId w:val="58"/>
        </w:numPr>
        <w:rPr>
          <w:sz w:val="22"/>
        </w:rPr>
      </w:pPr>
      <w:r w:rsidRPr="0054336A">
        <w:rPr>
          <w:sz w:val="22"/>
        </w:rPr>
        <w:t>Monitor</w:t>
      </w:r>
      <w:r>
        <w:rPr>
          <w:sz w:val="22"/>
        </w:rPr>
        <w:t>s and</w:t>
      </w:r>
      <w:r w:rsidRPr="0054336A">
        <w:rPr>
          <w:sz w:val="22"/>
        </w:rPr>
        <w:t xml:space="preserve"> manage</w:t>
      </w:r>
      <w:r>
        <w:rPr>
          <w:sz w:val="22"/>
        </w:rPr>
        <w:t>s</w:t>
      </w:r>
      <w:r w:rsidRPr="0054336A">
        <w:rPr>
          <w:sz w:val="22"/>
        </w:rPr>
        <w:t xml:space="preserve"> ship traffic </w:t>
      </w:r>
    </w:p>
    <w:p w14:paraId="538E866D" w14:textId="7821ED82" w:rsidR="00DD28EC" w:rsidRDefault="0054336A" w:rsidP="00EC1228">
      <w:pPr>
        <w:pStyle w:val="BodyText"/>
        <w:numPr>
          <w:ilvl w:val="0"/>
          <w:numId w:val="58"/>
        </w:numPr>
        <w:spacing w:before="60" w:after="60" w:line="240" w:lineRule="auto"/>
        <w:ind w:left="714" w:hanging="357"/>
      </w:pPr>
      <w:r>
        <w:t>M</w:t>
      </w:r>
      <w:r w:rsidR="00DD28EC">
        <w:t>onitors and responds to the development of unsafe situations</w:t>
      </w:r>
    </w:p>
    <w:p w14:paraId="1DC7DBF1" w14:textId="23259E51" w:rsidR="00DD28EC" w:rsidRDefault="003401F4" w:rsidP="0054336A">
      <w:pPr>
        <w:pStyle w:val="BodyText"/>
        <w:spacing w:before="60" w:after="60" w:line="240" w:lineRule="auto"/>
      </w:pPr>
      <w:r>
        <w:t>It is anticipated that there may be changes to the role and functions provided by VTS a</w:t>
      </w:r>
      <w:r w:rsidR="00DD28EC">
        <w:t>s these developments mature and are widely adopted</w:t>
      </w:r>
      <w:r>
        <w:t>.</w:t>
      </w:r>
    </w:p>
    <w:p w14:paraId="7BD34DC9" w14:textId="0260B92B" w:rsidR="00DD28EC" w:rsidRPr="00DD28EC" w:rsidRDefault="00DD28EC" w:rsidP="00DD28EC">
      <w:pPr>
        <w:pStyle w:val="Heading3"/>
      </w:pPr>
      <w:bookmarkStart w:id="12" w:name="_Toc84421367"/>
      <w:bookmarkEnd w:id="11"/>
      <w:r w:rsidRPr="002739DA">
        <w:t>Management</w:t>
      </w:r>
      <w:r w:rsidR="00E36B6D">
        <w:t xml:space="preserve"> of ship traffic</w:t>
      </w:r>
      <w:bookmarkEnd w:id="12"/>
    </w:p>
    <w:p w14:paraId="174D65F3" w14:textId="026BA291" w:rsidR="00DD28EC" w:rsidRDefault="00DD28EC" w:rsidP="00DD28EC">
      <w:pPr>
        <w:pStyle w:val="BodyText"/>
        <w:spacing w:before="120" w:line="240" w:lineRule="auto"/>
      </w:pPr>
      <w:r>
        <w:t xml:space="preserve">There is a global trend for more proactive management of shipping in response to increasing volumes of traffic, emerging </w:t>
      </w:r>
      <w:proofErr w:type="gramStart"/>
      <w:r>
        <w:t>technologies</w:t>
      </w:r>
      <w:proofErr w:type="gramEnd"/>
      <w:r>
        <w:t xml:space="preserve"> and practices, increasing competition for access to waterway space from existing and new stakeholders, and changing public expectations.</w:t>
      </w:r>
    </w:p>
    <w:p w14:paraId="0F4CD400" w14:textId="77777777" w:rsidR="00DD28EC" w:rsidRPr="00C1271D" w:rsidRDefault="00DD28EC" w:rsidP="00DD28EC">
      <w:pPr>
        <w:pStyle w:val="BodyText"/>
        <w:spacing w:before="120" w:line="240" w:lineRule="auto"/>
      </w:pPr>
      <w:r>
        <w:t xml:space="preserve">Significantly, while this is currently happening within defined VTS areas to facilitate </w:t>
      </w:r>
      <w:r w:rsidRPr="00C1271D">
        <w:t xml:space="preserve">safe, </w:t>
      </w:r>
      <w:proofErr w:type="gramStart"/>
      <w:r w:rsidRPr="00C1271D">
        <w:t>secure</w:t>
      </w:r>
      <w:proofErr w:type="gramEnd"/>
      <w:r w:rsidRPr="00C1271D">
        <w:t xml:space="preserve"> and efficient navigation</w:t>
      </w:r>
      <w:r>
        <w:t>,</w:t>
      </w:r>
      <w:r w:rsidRPr="00C1271D">
        <w:t xml:space="preserve"> </w:t>
      </w:r>
      <w:r>
        <w:t>it is also evolving beyond traditional VTS boundaries, particularly at a coastal and regional level and towards whole voyage planning.</w:t>
      </w:r>
    </w:p>
    <w:tbl>
      <w:tblPr>
        <w:tblStyle w:val="TableGrid"/>
        <w:tblW w:w="0" w:type="auto"/>
        <w:tblInd w:w="360" w:type="dxa"/>
        <w:shd w:val="clear" w:color="auto" w:fill="E0E6F3" w:themeFill="accent5" w:themeFillTint="33"/>
        <w:tblLook w:val="04A0" w:firstRow="1" w:lastRow="0" w:firstColumn="1" w:lastColumn="0" w:noHBand="0" w:noVBand="1"/>
      </w:tblPr>
      <w:tblGrid>
        <w:gridCol w:w="9835"/>
      </w:tblGrid>
      <w:tr w:rsidR="00DD28EC" w:rsidRPr="00DA0818" w14:paraId="25D3A519" w14:textId="77777777" w:rsidTr="0034752B">
        <w:trPr>
          <w:trHeight w:val="1588"/>
        </w:trPr>
        <w:tc>
          <w:tcPr>
            <w:tcW w:w="10096" w:type="dxa"/>
            <w:shd w:val="clear" w:color="auto" w:fill="E0E6F3" w:themeFill="accent5" w:themeFillTint="33"/>
          </w:tcPr>
          <w:p w14:paraId="116DCABC" w14:textId="633D2E6F" w:rsidR="00DD28EC" w:rsidRDefault="00DD28EC" w:rsidP="0034752B">
            <w:pPr>
              <w:pStyle w:val="BodyText"/>
              <w:spacing w:before="120" w:line="240" w:lineRule="auto"/>
            </w:pPr>
            <w:r w:rsidRPr="00DA0818">
              <w:t xml:space="preserve">Future VTS will provide </w:t>
            </w:r>
            <w:r w:rsidR="00326DF6">
              <w:t>for more effective and efficient management of ship traffic</w:t>
            </w:r>
            <w:r w:rsidR="00106DAB" w:rsidRPr="00106DAB">
              <w:t xml:space="preserve">, </w:t>
            </w:r>
            <w:r w:rsidR="00106DAB" w:rsidRPr="00F04795">
              <w:t>whether conventional or autonomous</w:t>
            </w:r>
            <w:r w:rsidR="00106DAB" w:rsidRPr="00106DAB">
              <w:t xml:space="preserve">, </w:t>
            </w:r>
            <w:r w:rsidRPr="00DA0818">
              <w:t xml:space="preserve">through enhanced technical capabilities </w:t>
            </w:r>
            <w:r w:rsidR="00326DF6">
              <w:t>for pre-planning when contributing to</w:t>
            </w:r>
            <w:r w:rsidRPr="00DA0818">
              <w:t>:</w:t>
            </w:r>
          </w:p>
          <w:p w14:paraId="3C0753C2" w14:textId="51606483" w:rsidR="00DD28EC" w:rsidRDefault="00DD28EC" w:rsidP="00EC1228">
            <w:pPr>
              <w:pStyle w:val="BodyText"/>
              <w:numPr>
                <w:ilvl w:val="0"/>
                <w:numId w:val="59"/>
              </w:numPr>
              <w:spacing w:before="120" w:line="240" w:lineRule="auto"/>
            </w:pPr>
            <w:r w:rsidRPr="00DA0818">
              <w:t>Monitor</w:t>
            </w:r>
            <w:r w:rsidR="0053141C">
              <w:t>ing</w:t>
            </w:r>
            <w:r w:rsidRPr="00DA0818">
              <w:t xml:space="preserve"> and manag</w:t>
            </w:r>
            <w:r w:rsidR="00713993">
              <w:t>ement of</w:t>
            </w:r>
            <w:r w:rsidRPr="00DA0818">
              <w:t xml:space="preserve"> ship traffic to ensure the safety and efficiency of ship movements and their interaction with other waterway stakeholders.</w:t>
            </w:r>
          </w:p>
          <w:p w14:paraId="0024FB91" w14:textId="75C6285E" w:rsidR="00106DAB" w:rsidRPr="00DA0818" w:rsidRDefault="00DD28EC" w:rsidP="00EC1228">
            <w:pPr>
              <w:pStyle w:val="BodyText"/>
              <w:numPr>
                <w:ilvl w:val="0"/>
                <w:numId w:val="59"/>
              </w:numPr>
              <w:spacing w:before="120" w:line="240" w:lineRule="auto"/>
            </w:pPr>
            <w:r w:rsidRPr="00DA0818">
              <w:t>Identify</w:t>
            </w:r>
            <w:r w:rsidR="0053141C">
              <w:t>ing</w:t>
            </w:r>
            <w:r w:rsidRPr="00DA0818">
              <w:t xml:space="preserve"> and respond</w:t>
            </w:r>
            <w:r w:rsidR="0053141C">
              <w:t>ing</w:t>
            </w:r>
            <w:r w:rsidRPr="00DA0818">
              <w:t xml:space="preserve"> to developing unsafe situations in the waterway to mitigate the risk of an incident. </w:t>
            </w:r>
          </w:p>
        </w:tc>
      </w:tr>
    </w:tbl>
    <w:p w14:paraId="754DC114" w14:textId="17654EDA" w:rsidR="00DD28EC" w:rsidRDefault="00DD28EC" w:rsidP="00DD28EC">
      <w:pPr>
        <w:pStyle w:val="Heading3"/>
      </w:pPr>
      <w:bookmarkStart w:id="13" w:name="_Toc84421368"/>
      <w:r w:rsidRPr="002739DA">
        <w:t xml:space="preserve">Information </w:t>
      </w:r>
      <w:r w:rsidR="001A1AAB">
        <w:t>Hub</w:t>
      </w:r>
      <w:bookmarkEnd w:id="13"/>
      <w:r>
        <w:t xml:space="preserve"> </w:t>
      </w:r>
    </w:p>
    <w:p w14:paraId="43716522" w14:textId="468918F0" w:rsidR="00DD28EC" w:rsidRDefault="00DD28EC" w:rsidP="00DD28EC">
      <w:pPr>
        <w:pStyle w:val="BodyText"/>
        <w:spacing w:before="120" w:line="240" w:lineRule="auto"/>
      </w:pPr>
      <w:r>
        <w:t xml:space="preserve">In addition to </w:t>
      </w:r>
      <w:r w:rsidRPr="002739DA">
        <w:t xml:space="preserve">its </w:t>
      </w:r>
      <w:proofErr w:type="gramStart"/>
      <w:r>
        <w:t>principle</w:t>
      </w:r>
      <w:proofErr w:type="gramEnd"/>
      <w:r w:rsidRPr="002739DA">
        <w:t xml:space="preserve"> role in improving safety and efficiency of vessel traffic, and protection of the marine environment, VTS </w:t>
      </w:r>
      <w:r>
        <w:t>is increasingly recognised as an information and communications hub</w:t>
      </w:r>
      <w:r w:rsidRPr="002739DA">
        <w:t xml:space="preserve"> contribut</w:t>
      </w:r>
      <w:r>
        <w:t>ing</w:t>
      </w:r>
      <w:r w:rsidRPr="002739DA">
        <w:t xml:space="preserve"> to efficient information management</w:t>
      </w:r>
      <w:r>
        <w:t xml:space="preserve"> and exchange between all stakeholders in the maritime domain.   </w:t>
      </w:r>
    </w:p>
    <w:p w14:paraId="7041A24A" w14:textId="54D3A74F" w:rsidR="00DD28EC" w:rsidRDefault="00DD28EC" w:rsidP="00DD28EC">
      <w:pPr>
        <w:pStyle w:val="BodyText"/>
        <w:spacing w:before="120" w:line="240" w:lineRule="auto"/>
      </w:pPr>
      <w:r>
        <w:t>This evolution to an information management / data exchange hub is expected significantly contribute to the advent of MASS and ‘</w:t>
      </w:r>
      <w:r w:rsidR="00E36B6D">
        <w:t>Remote</w:t>
      </w:r>
      <w:r>
        <w:t xml:space="preserve"> Control’ </w:t>
      </w:r>
      <w:r w:rsidR="00E36B6D">
        <w:t xml:space="preserve">and ‘Fleet Operation Control’ </w:t>
      </w:r>
      <w:r>
        <w:t>centres responsible for their operation</w:t>
      </w:r>
      <w:r w:rsidR="00326DF6">
        <w:t xml:space="preserve"> and to the exchange between VTSs</w:t>
      </w:r>
      <w:r>
        <w:t>.</w:t>
      </w:r>
    </w:p>
    <w:tbl>
      <w:tblPr>
        <w:tblStyle w:val="TableGrid"/>
        <w:tblW w:w="0" w:type="auto"/>
        <w:tblInd w:w="360" w:type="dxa"/>
        <w:shd w:val="clear" w:color="auto" w:fill="E0E6F3" w:themeFill="accent5" w:themeFillTint="33"/>
        <w:tblLook w:val="04A0" w:firstRow="1" w:lastRow="0" w:firstColumn="1" w:lastColumn="0" w:noHBand="0" w:noVBand="1"/>
      </w:tblPr>
      <w:tblGrid>
        <w:gridCol w:w="9835"/>
      </w:tblGrid>
      <w:tr w:rsidR="00DD28EC" w:rsidRPr="00DA0818" w14:paraId="7A1AE4CE" w14:textId="77777777" w:rsidTr="0034752B">
        <w:trPr>
          <w:trHeight w:val="831"/>
        </w:trPr>
        <w:tc>
          <w:tcPr>
            <w:tcW w:w="10096" w:type="dxa"/>
            <w:shd w:val="clear" w:color="auto" w:fill="E0E6F3" w:themeFill="accent5" w:themeFillTint="33"/>
          </w:tcPr>
          <w:p w14:paraId="20FBE207" w14:textId="1F102E47" w:rsidR="00DD28EC" w:rsidRPr="00DA0818" w:rsidRDefault="00DD28EC" w:rsidP="0034752B">
            <w:pPr>
              <w:pStyle w:val="BodyText"/>
              <w:spacing w:before="120" w:line="240" w:lineRule="auto"/>
            </w:pPr>
            <w:r w:rsidRPr="00DA0818">
              <w:t>Future VTS will provide</w:t>
            </w:r>
            <w:r>
              <w:t xml:space="preserve"> an i</w:t>
            </w:r>
            <w:r w:rsidRPr="001C3D40">
              <w:t xml:space="preserve">nformation management / data exchange hub </w:t>
            </w:r>
            <w:r>
              <w:t xml:space="preserve">that facilitates </w:t>
            </w:r>
            <w:r w:rsidRPr="00BB4140">
              <w:t>efficient information management and exchange between all stakeholders</w:t>
            </w:r>
            <w:r w:rsidR="00A553F3">
              <w:t>.</w:t>
            </w:r>
          </w:p>
        </w:tc>
      </w:tr>
    </w:tbl>
    <w:p w14:paraId="301305F5" w14:textId="77777777" w:rsidR="00DD28EC" w:rsidRDefault="00DD28EC" w:rsidP="00DD28EC">
      <w:pPr>
        <w:pStyle w:val="Heading3"/>
      </w:pPr>
      <w:bookmarkStart w:id="14" w:name="_Toc84421369"/>
      <w:r w:rsidRPr="0077054D">
        <w:lastRenderedPageBreak/>
        <w:t>Digital Technologies / Communications</w:t>
      </w:r>
      <w:bookmarkEnd w:id="14"/>
    </w:p>
    <w:p w14:paraId="74C8B0DD" w14:textId="404AA426" w:rsidR="00DD28EC" w:rsidRDefault="00DD28EC" w:rsidP="00DD28EC">
      <w:pPr>
        <w:pStyle w:val="BodyText"/>
        <w:spacing w:before="120" w:line="240" w:lineRule="auto"/>
      </w:pPr>
      <w:r>
        <w:t>T</w:t>
      </w:r>
      <w:r w:rsidRPr="006728F4">
        <w:t>o achieve its purpose, a VTS should provide information or issue advice, warnings and instructions as deemed necessary</w:t>
      </w:r>
      <w:r>
        <w:t xml:space="preserve"> (IMO Resolution for VTS).  </w:t>
      </w:r>
    </w:p>
    <w:p w14:paraId="5235FC34" w14:textId="77777777" w:rsidR="00DD28EC" w:rsidRDefault="00DD28EC" w:rsidP="00DD28E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p w14:paraId="7C1942B6" w14:textId="77777777" w:rsidR="00DD28EC" w:rsidRDefault="00DD28EC" w:rsidP="00DD28EC">
      <w:pPr>
        <w:pStyle w:val="BodyText"/>
        <w:spacing w:before="120" w:line="240" w:lineRule="auto"/>
      </w:pPr>
      <w:r>
        <w:t>The continuing enhancement of IALA documentation relating the Communications and Phraseology and the emergence of Maritime Services will significantly contribute to this change.</w:t>
      </w:r>
    </w:p>
    <w:tbl>
      <w:tblPr>
        <w:tblStyle w:val="TableGrid"/>
        <w:tblW w:w="0" w:type="auto"/>
        <w:tblInd w:w="360" w:type="dxa"/>
        <w:shd w:val="clear" w:color="auto" w:fill="E0E6F3" w:themeFill="accent5" w:themeFillTint="33"/>
        <w:tblLook w:val="04A0" w:firstRow="1" w:lastRow="0" w:firstColumn="1" w:lastColumn="0" w:noHBand="0" w:noVBand="1"/>
      </w:tblPr>
      <w:tblGrid>
        <w:gridCol w:w="9835"/>
      </w:tblGrid>
      <w:tr w:rsidR="00DD28EC" w:rsidRPr="00DA0818" w14:paraId="431E249B" w14:textId="77777777" w:rsidTr="0034752B">
        <w:trPr>
          <w:trHeight w:val="831"/>
        </w:trPr>
        <w:tc>
          <w:tcPr>
            <w:tcW w:w="10096" w:type="dxa"/>
            <w:shd w:val="clear" w:color="auto" w:fill="E0E6F3" w:themeFill="accent5" w:themeFillTint="33"/>
          </w:tcPr>
          <w:p w14:paraId="70212891" w14:textId="77777777" w:rsidR="00DD28EC" w:rsidRPr="00DA0818" w:rsidRDefault="00DD28EC" w:rsidP="0034752B">
            <w:pPr>
              <w:pStyle w:val="BodyText"/>
              <w:spacing w:before="120" w:line="240" w:lineRule="auto"/>
            </w:pPr>
            <w:r w:rsidRPr="00DA0818">
              <w:t xml:space="preserve">Future VTS will </w:t>
            </w:r>
            <w:r>
              <w:t xml:space="preserve">interact with ships and other stakeholders primarily by enhanced digital communications for the exchange of information for </w:t>
            </w:r>
            <w:r w:rsidRPr="00E419CD">
              <w:t>or issue advice, warnings and instructions</w:t>
            </w:r>
            <w:r>
              <w:t xml:space="preserve"> as deemed necessary.</w:t>
            </w:r>
          </w:p>
        </w:tc>
      </w:tr>
    </w:tbl>
    <w:p w14:paraId="71C6C3F8" w14:textId="77777777" w:rsidR="00B2302A" w:rsidRDefault="00B2302A" w:rsidP="00DD28EC">
      <w:pPr>
        <w:pStyle w:val="BodyText"/>
        <w:spacing w:before="12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5572B2">
        <w:tc>
          <w:tcPr>
            <w:tcW w:w="10456"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5C587F62" w:rsidR="006C2254" w:rsidRDefault="006C2254" w:rsidP="006C2254">
      <w:pPr>
        <w:pStyle w:val="BodyText"/>
      </w:pPr>
    </w:p>
    <w:p w14:paraId="70D43BCE" w14:textId="61180CD9" w:rsidR="00B60E72" w:rsidRDefault="006C2254" w:rsidP="00B60E72">
      <w:pPr>
        <w:pStyle w:val="BodyText"/>
        <w:rPr>
          <w:highlight w:val="yellow"/>
        </w:rPr>
      </w:pPr>
      <w:r w:rsidRPr="006C2254">
        <w:rPr>
          <w:highlight w:val="yellow"/>
        </w:rPr>
        <w:t xml:space="preserve">&lt; </w:t>
      </w:r>
      <w:r w:rsidR="00B60E72">
        <w:rPr>
          <w:highlight w:val="yellow"/>
        </w:rPr>
        <w:t>Further c</w:t>
      </w:r>
      <w:r w:rsidRPr="006C2254">
        <w:rPr>
          <w:highlight w:val="yellow"/>
        </w:rPr>
        <w:t xml:space="preserve">onsideration </w:t>
      </w:r>
      <w:r w:rsidR="00B60E72">
        <w:rPr>
          <w:highlight w:val="yellow"/>
        </w:rPr>
        <w:t xml:space="preserve">to be given to </w:t>
      </w:r>
      <w:r w:rsidR="00FB1C79">
        <w:rPr>
          <w:highlight w:val="yellow"/>
        </w:rPr>
        <w:t>including additional</w:t>
      </w:r>
      <w:r w:rsidR="00B60E72">
        <w:rPr>
          <w:highlight w:val="yellow"/>
        </w:rPr>
        <w:t xml:space="preserve"> text to:</w:t>
      </w:r>
    </w:p>
    <w:p w14:paraId="282A5CB5" w14:textId="4A07DD2D" w:rsidR="006C2254" w:rsidRPr="00B60E72" w:rsidRDefault="00FB1C79" w:rsidP="00B60E72">
      <w:pPr>
        <w:pStyle w:val="BodyText"/>
        <w:numPr>
          <w:ilvl w:val="0"/>
          <w:numId w:val="85"/>
        </w:numPr>
        <w:rPr>
          <w:highlight w:val="yellow"/>
        </w:rPr>
      </w:pPr>
      <w:r>
        <w:rPr>
          <w:highlight w:val="yellow"/>
        </w:rPr>
        <w:t>C</w:t>
      </w:r>
      <w:r w:rsidR="006C2254" w:rsidRPr="00B60E72">
        <w:rPr>
          <w:highlight w:val="yellow"/>
        </w:rPr>
        <w:t>larify the links between Section 4.1 and 4.2&gt;</w:t>
      </w:r>
    </w:p>
    <w:p w14:paraId="44774495" w14:textId="62C740EC" w:rsidR="006C2254" w:rsidRPr="00B60E72" w:rsidRDefault="006C2254" w:rsidP="00B60E72">
      <w:pPr>
        <w:pStyle w:val="BodyText"/>
        <w:numPr>
          <w:ilvl w:val="0"/>
          <w:numId w:val="85"/>
        </w:numPr>
        <w:rPr>
          <w:rFonts w:ascii="Calibri" w:hAnsi="Calibri"/>
          <w:highlight w:val="yellow"/>
        </w:rPr>
      </w:pPr>
      <w:r w:rsidRPr="00B60E72">
        <w:rPr>
          <w:rFonts w:ascii="Calibri" w:hAnsi="Calibri"/>
          <w:highlight w:val="yellow"/>
        </w:rPr>
        <w:t>The outcomes identified and ‘how we get there’, including ‘what is needed’ in moving to ‘future VTS’ in terms of requirements/functionality.</w:t>
      </w:r>
    </w:p>
    <w:p w14:paraId="11129386" w14:textId="55F13BB0" w:rsidR="006C2254" w:rsidRPr="005A4217" w:rsidRDefault="006C2254" w:rsidP="00B60E72">
      <w:pPr>
        <w:pStyle w:val="BodyText"/>
        <w:numPr>
          <w:ilvl w:val="0"/>
          <w:numId w:val="85"/>
        </w:numPr>
        <w:rPr>
          <w:rFonts w:ascii="Calibri" w:hAnsi="Calibri"/>
        </w:rPr>
      </w:pPr>
      <w:bookmarkStart w:id="15" w:name="_Hlk83913947"/>
      <w:r w:rsidRPr="00B60E72">
        <w:rPr>
          <w:rFonts w:ascii="Calibri" w:hAnsi="Calibri"/>
          <w:highlight w:val="yellow"/>
        </w:rPr>
        <w:t>The ‘role’ and ‘responsibilities’ of both VTS and other actors.</w:t>
      </w:r>
      <w:r w:rsidR="00B60E72" w:rsidRPr="00B60E72">
        <w:rPr>
          <w:rFonts w:ascii="Calibri" w:hAnsi="Calibri"/>
          <w:highlight w:val="yellow"/>
        </w:rPr>
        <w:t>&gt;</w:t>
      </w:r>
    </w:p>
    <w:p w14:paraId="5FE4B2A5" w14:textId="55408B3C" w:rsidR="005C1F0C" w:rsidRDefault="005C1F0C" w:rsidP="005C1F0C">
      <w:pPr>
        <w:pStyle w:val="Heading2"/>
      </w:pPr>
      <w:bookmarkStart w:id="16" w:name="_Toc84421370"/>
      <w:bookmarkEnd w:id="15"/>
      <w:r>
        <w:t xml:space="preserve">Contributing </w:t>
      </w:r>
      <w:r w:rsidRPr="00BD0D1C">
        <w:t>practice</w:t>
      </w:r>
      <w:r>
        <w:t>s</w:t>
      </w:r>
      <w:r w:rsidRPr="00BD0D1C">
        <w:t xml:space="preserve">, </w:t>
      </w:r>
      <w:proofErr w:type="gramStart"/>
      <w:r w:rsidRPr="00BD0D1C">
        <w:t>technolog</w:t>
      </w:r>
      <w:r>
        <w:t>ies</w:t>
      </w:r>
      <w:proofErr w:type="gramEnd"/>
      <w:r w:rsidRPr="00BD0D1C">
        <w:t xml:space="preserve"> </w:t>
      </w:r>
      <w:r>
        <w:t>and</w:t>
      </w:r>
      <w:r w:rsidRPr="00BD0D1C">
        <w:t xml:space="preserve"> trend</w:t>
      </w:r>
      <w:r>
        <w:t>s</w:t>
      </w:r>
      <w:bookmarkEnd w:id="16"/>
    </w:p>
    <w:p w14:paraId="4AF1FC3D" w14:textId="77777777" w:rsidR="005C1F0C" w:rsidRPr="005C1F0C" w:rsidRDefault="005C1F0C" w:rsidP="005C1F0C">
      <w:pPr>
        <w:pStyle w:val="Heading2separationline"/>
      </w:pPr>
    </w:p>
    <w:p w14:paraId="00C4ED89" w14:textId="77777777" w:rsidR="00F06637" w:rsidRDefault="00F3212F" w:rsidP="00D47641">
      <w:pPr>
        <w:pStyle w:val="BodyText"/>
      </w:pPr>
      <w:r w:rsidRPr="00F3212F">
        <w:t xml:space="preserve">In transitioning to </w:t>
      </w:r>
      <w:r w:rsidR="005C1F0C">
        <w:t>“</w:t>
      </w:r>
      <w:r w:rsidRPr="00F3212F">
        <w:t>Future VTS</w:t>
      </w:r>
      <w:r w:rsidR="005C1F0C">
        <w:t>”</w:t>
      </w:r>
      <w:r w:rsidRPr="00F3212F">
        <w:t xml:space="preserve"> the following developments have been identified as key components to be monitored and assessed to enable VTS to strategically embrace change and adopt the requisite capabilities for VTS to enhance its contribution to the safety and efficiency of vessel traffic and protection of the environment</w:t>
      </w:r>
      <w:r w:rsidR="00357997">
        <w:t xml:space="preserve">.  </w:t>
      </w:r>
    </w:p>
    <w:p w14:paraId="4BC7EF30" w14:textId="77777777" w:rsidR="00B371D7" w:rsidRPr="00B371D7" w:rsidRDefault="00B371D7" w:rsidP="00B371D7">
      <w:pPr>
        <w:pStyle w:val="BodyText"/>
        <w:numPr>
          <w:ilvl w:val="0"/>
          <w:numId w:val="38"/>
        </w:numPr>
        <w:spacing w:before="60" w:after="60" w:line="240" w:lineRule="auto"/>
        <w:ind w:left="714" w:hanging="357"/>
      </w:pPr>
      <w:r w:rsidRPr="00B371D7">
        <w:t>Maritime Autonomous Surface Ships</w:t>
      </w:r>
    </w:p>
    <w:p w14:paraId="05E04B09" w14:textId="77777777" w:rsidR="00100CAE" w:rsidRPr="00B371D7" w:rsidRDefault="00100CAE" w:rsidP="00100CAE">
      <w:pPr>
        <w:pStyle w:val="BodyText"/>
        <w:numPr>
          <w:ilvl w:val="0"/>
          <w:numId w:val="38"/>
        </w:numPr>
        <w:spacing w:before="60" w:after="60" w:line="240" w:lineRule="auto"/>
        <w:ind w:left="714" w:hanging="357"/>
      </w:pPr>
      <w:r w:rsidRPr="00B371D7">
        <w:t>Digital technologies and communications</w:t>
      </w:r>
    </w:p>
    <w:p w14:paraId="3EF8D153" w14:textId="77777777" w:rsidR="00100CAE" w:rsidRDefault="00100CAE" w:rsidP="00100CAE">
      <w:pPr>
        <w:pStyle w:val="BodyText"/>
        <w:numPr>
          <w:ilvl w:val="0"/>
          <w:numId w:val="38"/>
        </w:numPr>
        <w:spacing w:after="0" w:line="240" w:lineRule="auto"/>
      </w:pPr>
      <w:r w:rsidRPr="004D199C">
        <w:t xml:space="preserve">Green House Gas </w:t>
      </w:r>
      <w:r>
        <w:t>Emissions/ Just in Time</w:t>
      </w:r>
      <w:r w:rsidRPr="004D199C">
        <w:t xml:space="preserve"> </w:t>
      </w:r>
      <w:r>
        <w:t>Arrival</w:t>
      </w:r>
    </w:p>
    <w:p w14:paraId="3057EB57" w14:textId="77777777" w:rsidR="006E335F" w:rsidRPr="00B371D7" w:rsidRDefault="006E335F" w:rsidP="006E335F">
      <w:pPr>
        <w:pStyle w:val="BodyText"/>
        <w:numPr>
          <w:ilvl w:val="0"/>
          <w:numId w:val="38"/>
        </w:numPr>
        <w:spacing w:before="60" w:after="60" w:line="240" w:lineRule="auto"/>
        <w:ind w:left="714" w:hanging="357"/>
      </w:pPr>
      <w:r w:rsidRPr="00B371D7">
        <w:t xml:space="preserve">Advanced Decision Support Services </w:t>
      </w:r>
    </w:p>
    <w:p w14:paraId="7DC96091" w14:textId="77777777" w:rsidR="006E335F" w:rsidRPr="00B371D7" w:rsidRDefault="006E335F" w:rsidP="006E335F">
      <w:pPr>
        <w:pStyle w:val="BodyText"/>
        <w:numPr>
          <w:ilvl w:val="0"/>
          <w:numId w:val="38"/>
        </w:numPr>
        <w:spacing w:before="60" w:after="60" w:line="240" w:lineRule="auto"/>
        <w:ind w:left="714" w:hanging="357"/>
      </w:pPr>
      <w:r w:rsidRPr="00B371D7">
        <w:t>Automated Data and Information Exchange</w:t>
      </w:r>
    </w:p>
    <w:p w14:paraId="2ADAD8B7" w14:textId="4CEC8417" w:rsidR="006E335F" w:rsidRPr="00B371D7" w:rsidRDefault="006E335F" w:rsidP="006E335F">
      <w:pPr>
        <w:pStyle w:val="BodyText"/>
        <w:numPr>
          <w:ilvl w:val="0"/>
          <w:numId w:val="38"/>
        </w:numPr>
        <w:spacing w:before="60" w:after="60" w:line="240" w:lineRule="auto"/>
        <w:ind w:left="714" w:hanging="357"/>
      </w:pPr>
      <w:r w:rsidRPr="00B371D7">
        <w:t xml:space="preserve">Navigational </w:t>
      </w:r>
      <w:r w:rsidR="00EC2D29">
        <w:t xml:space="preserve">Support / </w:t>
      </w:r>
      <w:r w:rsidRPr="00B371D7">
        <w:t xml:space="preserve">Assistance </w:t>
      </w:r>
    </w:p>
    <w:p w14:paraId="28B8A91E" w14:textId="20ED0F7E" w:rsidR="006E335F" w:rsidRPr="00B371D7" w:rsidRDefault="00100CAE" w:rsidP="006E335F">
      <w:pPr>
        <w:pStyle w:val="BodyText"/>
        <w:numPr>
          <w:ilvl w:val="0"/>
          <w:numId w:val="38"/>
        </w:numPr>
        <w:spacing w:before="60" w:after="60" w:line="240" w:lineRule="auto"/>
        <w:ind w:left="714" w:hanging="357"/>
      </w:pPr>
      <w:r>
        <w:t>Sea Traffic Management</w:t>
      </w:r>
      <w:r w:rsidR="006E335F" w:rsidRPr="00B371D7">
        <w:tab/>
      </w:r>
    </w:p>
    <w:p w14:paraId="64BB7632" w14:textId="77777777" w:rsidR="006E335F" w:rsidRPr="00B371D7" w:rsidRDefault="006E335F" w:rsidP="006E335F">
      <w:pPr>
        <w:pStyle w:val="BodyText"/>
        <w:numPr>
          <w:ilvl w:val="0"/>
          <w:numId w:val="38"/>
        </w:numPr>
        <w:spacing w:before="60" w:after="60" w:line="240" w:lineRule="auto"/>
        <w:ind w:left="714" w:hanging="357"/>
      </w:pPr>
      <w:r w:rsidRPr="00B371D7">
        <w:t>Marine Spatial Planning</w:t>
      </w:r>
    </w:p>
    <w:p w14:paraId="032C9839" w14:textId="77777777" w:rsidR="006E335F" w:rsidRPr="00B371D7" w:rsidRDefault="006E335F" w:rsidP="006E335F">
      <w:pPr>
        <w:pStyle w:val="BodyText"/>
        <w:numPr>
          <w:ilvl w:val="0"/>
          <w:numId w:val="38"/>
        </w:numPr>
        <w:spacing w:before="60" w:after="60" w:line="240" w:lineRule="auto"/>
        <w:ind w:left="714" w:hanging="357"/>
      </w:pPr>
      <w:r w:rsidRPr="00B371D7">
        <w:t>Interacting Objects</w:t>
      </w:r>
    </w:p>
    <w:p w14:paraId="60D86865" w14:textId="77777777" w:rsidR="006E335F" w:rsidRPr="00B371D7" w:rsidRDefault="006E335F" w:rsidP="006E335F">
      <w:pPr>
        <w:pStyle w:val="BodyText"/>
        <w:numPr>
          <w:ilvl w:val="0"/>
          <w:numId w:val="38"/>
        </w:numPr>
        <w:spacing w:before="60" w:after="60" w:line="240" w:lineRule="auto"/>
        <w:ind w:left="714" w:hanging="357"/>
      </w:pPr>
      <w:r w:rsidRPr="00B371D7">
        <w:t>Digital situational awareness / Common Situational awareness</w:t>
      </w:r>
    </w:p>
    <w:p w14:paraId="6929D28B" w14:textId="55A4AAB6" w:rsidR="006E335F" w:rsidRPr="00B371D7" w:rsidRDefault="006E335F" w:rsidP="006E335F">
      <w:pPr>
        <w:pStyle w:val="BodyText"/>
        <w:numPr>
          <w:ilvl w:val="0"/>
          <w:numId w:val="38"/>
        </w:numPr>
        <w:spacing w:before="60" w:after="60" w:line="240" w:lineRule="auto"/>
        <w:ind w:left="714" w:hanging="357"/>
      </w:pPr>
      <w:r w:rsidRPr="00B371D7">
        <w:lastRenderedPageBreak/>
        <w:t>Slot Management</w:t>
      </w:r>
    </w:p>
    <w:p w14:paraId="18121582" w14:textId="77777777" w:rsidR="006E335F" w:rsidRPr="00B371D7" w:rsidRDefault="006E335F" w:rsidP="006E335F">
      <w:pPr>
        <w:pStyle w:val="BodyText"/>
        <w:numPr>
          <w:ilvl w:val="0"/>
          <w:numId w:val="38"/>
        </w:numPr>
        <w:spacing w:before="60" w:after="60" w:line="240" w:lineRule="auto"/>
        <w:ind w:left="714" w:hanging="357"/>
      </w:pPr>
      <w:r w:rsidRPr="00B371D7">
        <w:t xml:space="preserve">New sensing technology for nearshore and port waters </w:t>
      </w:r>
    </w:p>
    <w:p w14:paraId="08CFE49C" w14:textId="77777777" w:rsidR="006E335F" w:rsidRPr="00B371D7" w:rsidRDefault="006E335F" w:rsidP="006E335F">
      <w:pPr>
        <w:pStyle w:val="BodyText"/>
        <w:numPr>
          <w:ilvl w:val="0"/>
          <w:numId w:val="38"/>
        </w:numPr>
        <w:spacing w:before="60" w:after="60" w:line="240" w:lineRule="auto"/>
        <w:ind w:left="714" w:hanging="357"/>
        <w:rPr>
          <w:b/>
          <w:bCs/>
          <w:caps/>
        </w:rPr>
      </w:pPr>
      <w:r w:rsidRPr="00B371D7">
        <w:t>Long-distance sensing technology</w:t>
      </w:r>
    </w:p>
    <w:p w14:paraId="7759A1A2" w14:textId="77777777" w:rsidR="00F936CF" w:rsidRDefault="00F936CF" w:rsidP="003401F4">
      <w:pPr>
        <w:rPr>
          <w:rFonts w:ascii="Calibri" w:hAnsi="Calibri"/>
          <w:sz w:val="22"/>
          <w:highlight w:val="yellow"/>
        </w:rPr>
      </w:pPr>
    </w:p>
    <w:p w14:paraId="5334C9F5" w14:textId="6F10D445" w:rsidR="00B60E72" w:rsidRPr="00B60E72" w:rsidRDefault="00B60E72" w:rsidP="00B60E72">
      <w:pPr>
        <w:ind w:left="357"/>
        <w:rPr>
          <w:rFonts w:ascii="Calibri" w:hAnsi="Calibri"/>
          <w:sz w:val="22"/>
          <w:highlight w:val="yellow"/>
        </w:rPr>
      </w:pPr>
      <w:r w:rsidRPr="00B60E72">
        <w:rPr>
          <w:rFonts w:ascii="Calibri" w:hAnsi="Calibri"/>
          <w:sz w:val="22"/>
          <w:highlight w:val="yellow"/>
        </w:rPr>
        <w:t>&lt;</w:t>
      </w:r>
      <w:r w:rsidR="00FB1C79">
        <w:rPr>
          <w:rFonts w:ascii="Calibri" w:hAnsi="Calibri"/>
          <w:sz w:val="22"/>
          <w:highlight w:val="yellow"/>
        </w:rPr>
        <w:t>F</w:t>
      </w:r>
      <w:r w:rsidRPr="00B60E72">
        <w:rPr>
          <w:rFonts w:ascii="Calibri" w:hAnsi="Calibri"/>
          <w:sz w:val="22"/>
          <w:highlight w:val="yellow"/>
        </w:rPr>
        <w:t>urther consideration be given to:</w:t>
      </w:r>
    </w:p>
    <w:p w14:paraId="2B34A98D" w14:textId="77777777" w:rsidR="00B60E72" w:rsidRPr="00B60E72" w:rsidRDefault="00B60E72" w:rsidP="00F936CF">
      <w:pPr>
        <w:pStyle w:val="ListParagraph"/>
        <w:numPr>
          <w:ilvl w:val="0"/>
          <w:numId w:val="84"/>
        </w:numPr>
        <w:spacing w:before="120" w:after="120" w:line="240" w:lineRule="auto"/>
        <w:ind w:left="1134" w:hanging="357"/>
        <w:contextualSpacing w:val="0"/>
        <w:rPr>
          <w:rFonts w:ascii="Calibri" w:hAnsi="Calibri"/>
          <w:sz w:val="22"/>
          <w:highlight w:val="yellow"/>
        </w:rPr>
      </w:pPr>
      <w:r w:rsidRPr="00B60E72">
        <w:rPr>
          <w:rFonts w:ascii="Calibri" w:hAnsi="Calibri"/>
          <w:sz w:val="22"/>
          <w:highlight w:val="yellow"/>
        </w:rPr>
        <w:t>Examining the interrelationships between some of the contributing practices, technologies, and trends with a view to clearly / succinctly articulating these; and</w:t>
      </w:r>
    </w:p>
    <w:p w14:paraId="4B1AECF1" w14:textId="3A4404BB" w:rsidR="00B60E72" w:rsidRPr="00B60E72" w:rsidRDefault="00B60E72" w:rsidP="00F936CF">
      <w:pPr>
        <w:pStyle w:val="BodyText"/>
        <w:numPr>
          <w:ilvl w:val="0"/>
          <w:numId w:val="84"/>
        </w:numPr>
        <w:ind w:left="1134"/>
        <w:rPr>
          <w:highlight w:val="yellow"/>
        </w:rPr>
      </w:pPr>
      <w:r w:rsidRPr="00B60E72">
        <w:rPr>
          <w:rFonts w:ascii="Calibri" w:hAnsi="Calibri"/>
          <w:highlight w:val="yellow"/>
        </w:rPr>
        <w:t>Whether some could be merged/collated&gt;</w:t>
      </w:r>
    </w:p>
    <w:p w14:paraId="38907B33" w14:textId="6B5C32EF" w:rsidR="00F06637" w:rsidRPr="00585286" w:rsidRDefault="00F06637" w:rsidP="0080649D">
      <w:pPr>
        <w:pStyle w:val="BodyText"/>
      </w:pPr>
      <w:r>
        <w:t>The aim of this section is to describe</w:t>
      </w:r>
      <w:r w:rsidR="0080649D">
        <w:t xml:space="preserve"> e</w:t>
      </w:r>
      <w:r w:rsidRPr="00585286">
        <w:t xml:space="preserve">ach emerging practice, </w:t>
      </w:r>
      <w:proofErr w:type="gramStart"/>
      <w:r w:rsidRPr="00585286">
        <w:t>technology</w:t>
      </w:r>
      <w:proofErr w:type="gramEnd"/>
      <w:r w:rsidRPr="00585286">
        <w:t xml:space="preserve">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 xml:space="preserve">The significance of the emerging practice, </w:t>
      </w:r>
      <w:proofErr w:type="gramStart"/>
      <w:r w:rsidRPr="00585286">
        <w:t>technology</w:t>
      </w:r>
      <w:proofErr w:type="gramEnd"/>
      <w:r w:rsidRPr="00585286">
        <w:t xml:space="preserve">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354CF138" w:rsidR="00D43C90" w:rsidRDefault="00D43C90" w:rsidP="0080649D">
      <w:pPr>
        <w:pStyle w:val="BodyText"/>
        <w:numPr>
          <w:ilvl w:val="0"/>
          <w:numId w:val="38"/>
        </w:numPr>
        <w:spacing w:before="60" w:after="60" w:line="240" w:lineRule="auto"/>
      </w:pPr>
      <w:r>
        <w:t>The expected outcome.</w:t>
      </w:r>
    </w:p>
    <w:p w14:paraId="6DE1F741" w14:textId="6BF07391" w:rsidR="00B371D7" w:rsidRDefault="00B371D7" w:rsidP="00CE4702">
      <w:pPr>
        <w:pStyle w:val="Heading3"/>
      </w:pPr>
      <w:bookmarkStart w:id="17" w:name="_Hlk73390517"/>
      <w:bookmarkStart w:id="18" w:name="_Hlk75849924"/>
      <w:bookmarkStart w:id="19" w:name="_Toc84421371"/>
      <w:r w:rsidRPr="004F4806">
        <w:t>Maritime Autonomous Surface Ships</w:t>
      </w:r>
      <w:r w:rsidR="00C50F6A">
        <w:t xml:space="preserve"> (MASS)</w:t>
      </w:r>
      <w:bookmarkEnd w:id="19"/>
      <w:r w:rsidRPr="005B31AC">
        <w:t xml:space="preserve"> </w:t>
      </w:r>
    </w:p>
    <w:bookmarkEnd w:id="17"/>
    <w:bookmarkEnd w:id="18"/>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w:t>
      </w:r>
      <w:proofErr w:type="gramStart"/>
      <w:r>
        <w:t>traffic</w:t>
      </w:r>
      <w:proofErr w:type="gramEnd"/>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 xml:space="preserve">facilitate safe, </w:t>
            </w:r>
            <w:proofErr w:type="gramStart"/>
            <w:r w:rsidRPr="008B0067">
              <w:t>secure</w:t>
            </w:r>
            <w:proofErr w:type="gramEnd"/>
            <w:r w:rsidRPr="008B0067">
              <w:t xml:space="preserv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t>Key References:</w:t>
            </w:r>
          </w:p>
        </w:tc>
        <w:tc>
          <w:tcPr>
            <w:tcW w:w="7365" w:type="dxa"/>
            <w:vAlign w:val="center"/>
          </w:tcPr>
          <w:p w14:paraId="54E6A055" w14:textId="77777777" w:rsidR="00B371D7" w:rsidRDefault="00B371D7" w:rsidP="00EC1228">
            <w:pPr>
              <w:pStyle w:val="BodyText"/>
              <w:numPr>
                <w:ilvl w:val="0"/>
                <w:numId w:val="61"/>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EC1228">
            <w:pPr>
              <w:pStyle w:val="BodyText"/>
              <w:numPr>
                <w:ilvl w:val="0"/>
                <w:numId w:val="61"/>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B371D7" w:rsidRPr="001863BA" w14:paraId="32845360" w14:textId="77777777" w:rsidTr="00D43C90">
        <w:trPr>
          <w:trHeight w:val="234"/>
        </w:trPr>
        <w:tc>
          <w:tcPr>
            <w:tcW w:w="2126" w:type="dxa"/>
            <w:shd w:val="clear" w:color="auto" w:fill="79FFF9" w:themeFill="accent3" w:themeFillTint="66"/>
          </w:tcPr>
          <w:p w14:paraId="4F895201" w14:textId="77777777" w:rsidR="00B371D7" w:rsidRPr="001863BA" w:rsidRDefault="00B371D7" w:rsidP="00DA1F68">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B371D7" w:rsidRPr="00B41380" w:rsidRDefault="00B371D7" w:rsidP="00DA1F68">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B371D7" w:rsidRPr="00B41380" w:rsidRDefault="00B371D7" w:rsidP="00EC1228">
            <w:pPr>
              <w:pStyle w:val="BodyText"/>
              <w:numPr>
                <w:ilvl w:val="0"/>
                <w:numId w:val="62"/>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 xml:space="preserve">How VTS receives, </w:t>
            </w:r>
            <w:proofErr w:type="gramStart"/>
            <w:r w:rsidRPr="008A442F">
              <w:rPr>
                <w:sz w:val="20"/>
                <w:szCs w:val="20"/>
              </w:rPr>
              <w:t>assimilates</w:t>
            </w:r>
            <w:proofErr w:type="gramEnd"/>
            <w:r w:rsidRPr="008A442F">
              <w:rPr>
                <w:sz w:val="20"/>
                <w:szCs w:val="20"/>
              </w:rPr>
              <w:t xml:space="preserve"> and processes data and information from MASS.</w:t>
            </w:r>
          </w:p>
          <w:p w14:paraId="538EF30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 xml:space="preserve">How does VTS interact with both conventional ships and </w:t>
            </w:r>
            <w:proofErr w:type="gramStart"/>
            <w:r w:rsidRPr="008A442F">
              <w:rPr>
                <w:sz w:val="20"/>
                <w:szCs w:val="20"/>
              </w:rPr>
              <w:t>MASS.</w:t>
            </w:r>
            <w:proofErr w:type="gramEnd"/>
          </w:p>
          <w:p w14:paraId="2E0F5B1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How VTS manages ship traffic, including:</w:t>
            </w:r>
          </w:p>
          <w:p w14:paraId="6A393E84" w14:textId="77777777" w:rsidR="00B371D7" w:rsidRPr="008A442F" w:rsidRDefault="00B371D7" w:rsidP="00EC1228">
            <w:pPr>
              <w:pStyle w:val="BodyText"/>
              <w:numPr>
                <w:ilvl w:val="2"/>
                <w:numId w:val="62"/>
              </w:numPr>
              <w:spacing w:before="60" w:after="60" w:line="240" w:lineRule="auto"/>
              <w:ind w:left="1508"/>
              <w:rPr>
                <w:sz w:val="20"/>
                <w:szCs w:val="20"/>
              </w:rPr>
            </w:pPr>
            <w:r w:rsidRPr="008A442F">
              <w:rPr>
                <w:sz w:val="20"/>
                <w:szCs w:val="20"/>
              </w:rPr>
              <w:t>A mix of conventional ships and MASS.</w:t>
            </w:r>
          </w:p>
          <w:p w14:paraId="31204F0E" w14:textId="77777777" w:rsidR="00B371D7" w:rsidRPr="008A442F" w:rsidRDefault="00B371D7" w:rsidP="00EC1228">
            <w:pPr>
              <w:pStyle w:val="BodyText"/>
              <w:numPr>
                <w:ilvl w:val="2"/>
                <w:numId w:val="62"/>
              </w:numPr>
              <w:spacing w:before="60" w:after="60" w:line="240" w:lineRule="auto"/>
              <w:ind w:left="1508"/>
              <w:rPr>
                <w:sz w:val="20"/>
                <w:szCs w:val="20"/>
              </w:rPr>
            </w:pPr>
            <w:r w:rsidRPr="008A442F">
              <w:rPr>
                <w:sz w:val="20"/>
                <w:szCs w:val="20"/>
              </w:rPr>
              <w:t xml:space="preserve">The use of message markers such as warning, </w:t>
            </w:r>
            <w:proofErr w:type="gramStart"/>
            <w:r w:rsidRPr="008A442F">
              <w:rPr>
                <w:sz w:val="20"/>
                <w:szCs w:val="20"/>
              </w:rPr>
              <w:t>advice</w:t>
            </w:r>
            <w:proofErr w:type="gramEnd"/>
            <w:r w:rsidRPr="008A442F">
              <w:rPr>
                <w:sz w:val="20"/>
                <w:szCs w:val="20"/>
              </w:rPr>
              <w:t xml:space="preserve"> and instruction to achieve its purpose.</w:t>
            </w:r>
          </w:p>
          <w:p w14:paraId="3F85A4A7"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lastRenderedPageBreak/>
              <w:t xml:space="preserve">How VTS responds to the development of unsafe situations (conventional ships and MASS). </w:t>
            </w:r>
          </w:p>
          <w:p w14:paraId="050A68F9"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Knowing the degree of MASS for individual ships.</w:t>
            </w:r>
          </w:p>
          <w:p w14:paraId="7B69C4D0"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Managing interaction with multiple RCC’s.</w:t>
            </w:r>
          </w:p>
          <w:p w14:paraId="3DA4D2FD"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B371D7" w:rsidRPr="00B41380" w:rsidRDefault="00B371D7" w:rsidP="00EC1228">
            <w:pPr>
              <w:pStyle w:val="BodyText"/>
              <w:numPr>
                <w:ilvl w:val="0"/>
                <w:numId w:val="62"/>
              </w:numPr>
              <w:spacing w:before="60" w:line="240" w:lineRule="auto"/>
              <w:rPr>
                <w:b/>
                <w:bCs/>
                <w:sz w:val="20"/>
                <w:szCs w:val="20"/>
              </w:rPr>
            </w:pPr>
            <w:r w:rsidRPr="00B41380">
              <w:rPr>
                <w:b/>
                <w:bCs/>
                <w:sz w:val="20"/>
                <w:szCs w:val="20"/>
              </w:rPr>
              <w:t xml:space="preserve">Communications and interaction </w:t>
            </w:r>
          </w:p>
          <w:p w14:paraId="48B773A8"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Embracing digital communications.</w:t>
            </w:r>
          </w:p>
          <w:p w14:paraId="40DCC16F"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B371D7" w:rsidRPr="008A442F" w:rsidRDefault="00B371D7" w:rsidP="00EC1228">
            <w:pPr>
              <w:pStyle w:val="BodyText"/>
              <w:numPr>
                <w:ilvl w:val="1"/>
                <w:numId w:val="62"/>
              </w:numPr>
              <w:spacing w:before="60" w:after="60" w:line="240" w:lineRule="auto"/>
              <w:ind w:left="1082"/>
              <w:rPr>
                <w:sz w:val="20"/>
                <w:szCs w:val="20"/>
              </w:rPr>
            </w:pPr>
            <w:r w:rsidRPr="008A442F">
              <w:rPr>
                <w:sz w:val="20"/>
                <w:szCs w:val="20"/>
              </w:rPr>
              <w:t xml:space="preserve">Managing a mix of traditional VHF voice, digital </w:t>
            </w:r>
            <w:proofErr w:type="gramStart"/>
            <w:r w:rsidRPr="008A442F">
              <w:rPr>
                <w:sz w:val="20"/>
                <w:szCs w:val="20"/>
              </w:rPr>
              <w:t>communications</w:t>
            </w:r>
            <w:proofErr w:type="gramEnd"/>
            <w:r w:rsidRPr="008A442F">
              <w:rPr>
                <w:sz w:val="20"/>
                <w:szCs w:val="20"/>
              </w:rPr>
              <w:t xml:space="preserve"> and automated data exchange.  </w:t>
            </w:r>
          </w:p>
          <w:p w14:paraId="0BEF1684" w14:textId="3097B843" w:rsidR="004F7F0A" w:rsidRPr="00A553F3" w:rsidRDefault="00B5399E" w:rsidP="00EC1228">
            <w:pPr>
              <w:pStyle w:val="BodyText"/>
              <w:numPr>
                <w:ilvl w:val="1"/>
                <w:numId w:val="62"/>
              </w:numPr>
              <w:spacing w:before="60" w:line="240" w:lineRule="auto"/>
              <w:ind w:left="1082"/>
              <w:rPr>
                <w:sz w:val="20"/>
                <w:szCs w:val="20"/>
              </w:rPr>
            </w:pPr>
            <w:r w:rsidRPr="00A553F3">
              <w:rPr>
                <w:sz w:val="20"/>
                <w:szCs w:val="20"/>
              </w:rPr>
              <w:t>Knowing the</w:t>
            </w:r>
            <w:r w:rsidR="004F7F0A" w:rsidRPr="00A553F3">
              <w:rPr>
                <w:sz w:val="20"/>
                <w:szCs w:val="20"/>
              </w:rPr>
              <w:t xml:space="preserve"> operational status </w:t>
            </w:r>
            <w:r w:rsidRPr="00A553F3">
              <w:rPr>
                <w:sz w:val="20"/>
                <w:szCs w:val="20"/>
              </w:rPr>
              <w:t>of a MASS (</w:t>
            </w:r>
            <w:proofErr w:type="gramStart"/>
            <w:r w:rsidRPr="00A553F3">
              <w:rPr>
                <w:sz w:val="20"/>
                <w:szCs w:val="20"/>
              </w:rPr>
              <w:t>i.e.</w:t>
            </w:r>
            <w:proofErr w:type="gramEnd"/>
            <w:r w:rsidRPr="00A553F3">
              <w:rPr>
                <w:sz w:val="20"/>
                <w:szCs w:val="20"/>
              </w:rPr>
              <w:t xml:space="preserve"> </w:t>
            </w:r>
            <w:r w:rsidR="004F7F0A" w:rsidRPr="00A553F3">
              <w:rPr>
                <w:sz w:val="20"/>
                <w:szCs w:val="20"/>
              </w:rPr>
              <w:t xml:space="preserve">who/what is in command at any time (Master/on-board DST, Remote </w:t>
            </w:r>
            <w:proofErr w:type="spellStart"/>
            <w:r w:rsidR="004F7F0A" w:rsidRPr="00A553F3">
              <w:rPr>
                <w:sz w:val="20"/>
                <w:szCs w:val="20"/>
              </w:rPr>
              <w:t>Center</w:t>
            </w:r>
            <w:proofErr w:type="spellEnd"/>
            <w:r w:rsidR="00A553F3">
              <w:rPr>
                <w:sz w:val="20"/>
                <w:szCs w:val="20"/>
              </w:rPr>
              <w:t>, fully autonomous</w:t>
            </w:r>
            <w:r w:rsidRPr="00A553F3">
              <w:rPr>
                <w:sz w:val="20"/>
                <w:szCs w:val="20"/>
              </w:rPr>
              <w:t>)</w:t>
            </w:r>
          </w:p>
          <w:p w14:paraId="1AA47760" w14:textId="77777777" w:rsidR="00B371D7" w:rsidRPr="001863BA" w:rsidRDefault="00B371D7" w:rsidP="00DA1F68">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B371D7" w:rsidRPr="001863BA" w14:paraId="1635E374" w14:textId="77777777" w:rsidTr="00DA1F68">
        <w:trPr>
          <w:trHeight w:val="4486"/>
        </w:trPr>
        <w:tc>
          <w:tcPr>
            <w:tcW w:w="2126" w:type="dxa"/>
            <w:shd w:val="clear" w:color="auto" w:fill="79FFF9" w:themeFill="accent3" w:themeFillTint="66"/>
          </w:tcPr>
          <w:p w14:paraId="197F57E1" w14:textId="77777777" w:rsidR="00B371D7" w:rsidRPr="001863BA" w:rsidRDefault="00B371D7" w:rsidP="00DA1F68">
            <w:pPr>
              <w:pStyle w:val="BodyText"/>
              <w:spacing w:before="60" w:line="240" w:lineRule="auto"/>
              <w:rPr>
                <w:b/>
                <w:sz w:val="20"/>
                <w:szCs w:val="20"/>
              </w:rPr>
            </w:pPr>
            <w:r>
              <w:rPr>
                <w:b/>
                <w:sz w:val="20"/>
                <w:szCs w:val="20"/>
              </w:rPr>
              <w:lastRenderedPageBreak/>
              <w:t>Expected Timeframe:</w:t>
            </w:r>
          </w:p>
        </w:tc>
        <w:tc>
          <w:tcPr>
            <w:tcW w:w="7365" w:type="dxa"/>
          </w:tcPr>
          <w:p w14:paraId="455B0996" w14:textId="77777777" w:rsidR="00B371D7" w:rsidRDefault="00B371D7" w:rsidP="00DA1F68">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B371D7" w:rsidRPr="005B1AFB" w14:paraId="158E6BCD" w14:textId="77777777" w:rsidTr="00A05AC1">
              <w:tc>
                <w:tcPr>
                  <w:tcW w:w="2060" w:type="dxa"/>
                </w:tcPr>
                <w:p w14:paraId="508B97D5" w14:textId="77777777" w:rsidR="00B371D7" w:rsidRPr="005B1AFB" w:rsidRDefault="00B371D7" w:rsidP="00DA1F68">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B371D7" w:rsidRPr="005B1AFB" w:rsidRDefault="00B371D7" w:rsidP="00DA1F68">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sidR="00DA1F68">
                    <w:rPr>
                      <w:sz w:val="20"/>
                      <w:szCs w:val="20"/>
                    </w:rPr>
                    <w:t>1</w:t>
                  </w:r>
                  <w:r w:rsidRPr="005B1AFB">
                    <w:rPr>
                      <w:sz w:val="20"/>
                      <w:szCs w:val="20"/>
                    </w:rPr>
                    <w:t xml:space="preserve"> are already operating throughout the world and are not necessarily SOLAS vessels.  </w:t>
                  </w:r>
                </w:p>
              </w:tc>
            </w:tr>
            <w:tr w:rsidR="00B371D7" w:rsidRPr="005B1AFB" w14:paraId="17FC1A92" w14:textId="77777777" w:rsidTr="00A05AC1">
              <w:tc>
                <w:tcPr>
                  <w:tcW w:w="2060" w:type="dxa"/>
                </w:tcPr>
                <w:p w14:paraId="13CA5E35" w14:textId="77777777" w:rsidR="00B371D7" w:rsidRPr="005B1AFB" w:rsidRDefault="00B371D7" w:rsidP="00DA1F68">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B371D7" w:rsidRPr="005B1AFB" w:rsidRDefault="00B371D7" w:rsidP="00DA1F68">
                  <w:pPr>
                    <w:pStyle w:val="BodyText"/>
                    <w:spacing w:before="60" w:after="60" w:line="240" w:lineRule="auto"/>
                    <w:rPr>
                      <w:sz w:val="20"/>
                      <w:szCs w:val="20"/>
                    </w:rPr>
                  </w:pPr>
                  <w:r>
                    <w:rPr>
                      <w:b/>
                      <w:bCs/>
                      <w:sz w:val="20"/>
                      <w:szCs w:val="20"/>
                    </w:rPr>
                    <w:t>Present</w:t>
                  </w:r>
                  <w:r w:rsidRPr="005B1AFB">
                    <w:rPr>
                      <w:sz w:val="20"/>
                      <w:szCs w:val="20"/>
                    </w:rPr>
                    <w:t xml:space="preserve"> - MASS of degree </w:t>
                  </w:r>
                  <w:r w:rsidR="00DA1F68">
                    <w:rPr>
                      <w:sz w:val="20"/>
                      <w:szCs w:val="20"/>
                    </w:rPr>
                    <w:t>2</w:t>
                  </w:r>
                  <w:r w:rsidRPr="005B1AFB">
                    <w:rPr>
                      <w:sz w:val="20"/>
                      <w:szCs w:val="20"/>
                    </w:rPr>
                    <w:t xml:space="preserve"> </w:t>
                  </w:r>
                  <w:r w:rsidR="00DA1F68">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B371D7" w:rsidRPr="005B1AFB" w14:paraId="1180F6EE" w14:textId="77777777" w:rsidTr="00A05AC1">
              <w:tc>
                <w:tcPr>
                  <w:tcW w:w="2060" w:type="dxa"/>
                </w:tcPr>
                <w:p w14:paraId="3D940E75" w14:textId="77777777" w:rsidR="00B371D7" w:rsidRPr="005B1AFB" w:rsidRDefault="00B371D7" w:rsidP="00DA1F68">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B371D7" w:rsidRPr="005B1AFB" w:rsidRDefault="00B371D7" w:rsidP="00DA1F68">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w:t>
                  </w:r>
                  <w:proofErr w:type="spellStart"/>
                  <w:r w:rsidRPr="00386EAC">
                    <w:rPr>
                      <w:sz w:val="20"/>
                      <w:szCs w:val="20"/>
                    </w:rPr>
                    <w:t>eg.</w:t>
                  </w:r>
                  <w:proofErr w:type="spellEnd"/>
                  <w:r w:rsidRPr="00386EAC">
                    <w:rPr>
                      <w:sz w:val="20"/>
                      <w:szCs w:val="20"/>
                    </w:rPr>
                    <w:t xml:space="preserve"> Survey vessels/Offshore)</w:t>
                  </w:r>
                  <w:r>
                    <w:rPr>
                      <w:sz w:val="20"/>
                      <w:szCs w:val="20"/>
                    </w:rPr>
                    <w:t>.</w:t>
                  </w:r>
                </w:p>
              </w:tc>
            </w:tr>
            <w:tr w:rsidR="00B371D7" w:rsidRPr="005B1AFB" w14:paraId="6E850B2E" w14:textId="77777777" w:rsidTr="00A05AC1">
              <w:tc>
                <w:tcPr>
                  <w:tcW w:w="2060" w:type="dxa"/>
                </w:tcPr>
                <w:p w14:paraId="1B8DB1C0" w14:textId="77777777" w:rsidR="00B371D7" w:rsidRPr="005B1AFB" w:rsidRDefault="00B371D7" w:rsidP="00DA1F68">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B371D7" w:rsidRPr="005B1AFB" w:rsidRDefault="00B371D7" w:rsidP="00DA1F68">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B371D7" w:rsidRPr="001863BA" w:rsidRDefault="00B371D7" w:rsidP="00DA1F68">
            <w:pPr>
              <w:pStyle w:val="BodyText"/>
              <w:spacing w:before="60" w:after="60" w:line="240" w:lineRule="auto"/>
              <w:rPr>
                <w:sz w:val="20"/>
                <w:szCs w:val="20"/>
              </w:rPr>
            </w:pPr>
          </w:p>
        </w:tc>
      </w:tr>
      <w:tr w:rsidR="00B371D7" w:rsidRPr="001863BA" w14:paraId="62F506B3" w14:textId="77777777" w:rsidTr="00DA1F68">
        <w:trPr>
          <w:trHeight w:val="765"/>
        </w:trPr>
        <w:tc>
          <w:tcPr>
            <w:tcW w:w="2126" w:type="dxa"/>
            <w:shd w:val="clear" w:color="auto" w:fill="79FFF9" w:themeFill="accent3" w:themeFillTint="66"/>
          </w:tcPr>
          <w:p w14:paraId="2C63A6EB" w14:textId="77777777" w:rsidR="00B371D7" w:rsidRPr="001863BA" w:rsidRDefault="00B371D7" w:rsidP="00DA1F68">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B371D7" w:rsidRPr="001863BA" w:rsidRDefault="00B371D7" w:rsidP="00DA1F68">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B371D7" w:rsidRPr="001863BA" w14:paraId="2924A3EA" w14:textId="77777777" w:rsidTr="00D43C90">
        <w:trPr>
          <w:trHeight w:val="765"/>
        </w:trPr>
        <w:tc>
          <w:tcPr>
            <w:tcW w:w="2126" w:type="dxa"/>
            <w:shd w:val="clear" w:color="auto" w:fill="79FFF9" w:themeFill="accent3" w:themeFillTint="66"/>
          </w:tcPr>
          <w:p w14:paraId="6D0EE012" w14:textId="77777777" w:rsidR="00B371D7" w:rsidRPr="001863BA" w:rsidRDefault="00B371D7" w:rsidP="00DA1F68">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B371D7" w:rsidRPr="00A553F3" w:rsidRDefault="00B371D7" w:rsidP="00DA1F68">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 xml:space="preserve">Digitalization of VTS would be fulfilled </w:t>
            </w:r>
            <w:r w:rsidR="00C64248" w:rsidRPr="00A553F3">
              <w:rPr>
                <w:rFonts w:eastAsiaTheme="minorEastAsia"/>
                <w:sz w:val="20"/>
                <w:szCs w:val="20"/>
                <w:lang w:eastAsia="zh-CN"/>
              </w:rPr>
              <w:t xml:space="preserve">through the introduction of </w:t>
            </w:r>
            <w:r w:rsidRPr="00A553F3">
              <w:rPr>
                <w:rFonts w:eastAsiaTheme="minorEastAsia"/>
                <w:sz w:val="20"/>
                <w:szCs w:val="20"/>
                <w:lang w:eastAsia="zh-CN"/>
              </w:rPr>
              <w:t>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B371D7" w:rsidRDefault="00B371D7" w:rsidP="00DA1F68">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 xml:space="preserve">Under the background of digitalization, VTS will become the information, </w:t>
            </w:r>
            <w:proofErr w:type="gramStart"/>
            <w:r w:rsidRPr="00EF268F">
              <w:rPr>
                <w:rFonts w:eastAsiaTheme="minorEastAsia"/>
                <w:sz w:val="20"/>
                <w:szCs w:val="20"/>
                <w:lang w:eastAsia="zh-CN"/>
              </w:rPr>
              <w:t>coordination</w:t>
            </w:r>
            <w:proofErr w:type="gramEnd"/>
            <w:r w:rsidRPr="00EF268F">
              <w:rPr>
                <w:rFonts w:eastAsiaTheme="minorEastAsia"/>
                <w:sz w:val="20"/>
                <w:szCs w:val="20"/>
                <w:lang w:eastAsia="zh-CN"/>
              </w:rPr>
              <w:t xml:space="preserve"> and supervision </w:t>
            </w:r>
            <w:proofErr w:type="spellStart"/>
            <w:r w:rsidRPr="00EF268F">
              <w:rPr>
                <w:rFonts w:eastAsiaTheme="minorEastAsia"/>
                <w:sz w:val="20"/>
                <w:szCs w:val="20"/>
                <w:lang w:eastAsia="zh-CN"/>
              </w:rPr>
              <w:t>center</w:t>
            </w:r>
            <w:proofErr w:type="spellEnd"/>
            <w:r w:rsidRPr="00EF268F">
              <w:rPr>
                <w:rFonts w:eastAsiaTheme="minorEastAsia"/>
                <w:sz w:val="20"/>
                <w:szCs w:val="20"/>
                <w:lang w:eastAsia="zh-CN"/>
              </w:rPr>
              <w:t xml:space="preserve"> of smart port; meanwhile, its function will transit from service to supervision.</w:t>
            </w:r>
          </w:p>
          <w:p w14:paraId="3BCFACCA" w14:textId="77777777" w:rsidR="00B371D7" w:rsidRPr="007206E0" w:rsidRDefault="00B371D7" w:rsidP="00DA1F68">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B371D7" w:rsidRPr="001863BA" w14:paraId="4E2F6DE8" w14:textId="77777777" w:rsidTr="00D43C90">
        <w:trPr>
          <w:trHeight w:val="765"/>
        </w:trPr>
        <w:tc>
          <w:tcPr>
            <w:tcW w:w="2126" w:type="dxa"/>
            <w:shd w:val="clear" w:color="auto" w:fill="79FFF9" w:themeFill="accent3" w:themeFillTint="66"/>
          </w:tcPr>
          <w:p w14:paraId="7DB11C60" w14:textId="77777777" w:rsidR="00B371D7" w:rsidRPr="001863BA" w:rsidRDefault="00B371D7" w:rsidP="00DA1F68">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B371D7" w:rsidRPr="008476EC" w:rsidRDefault="00B371D7" w:rsidP="00DA1F68">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B371D7" w:rsidRPr="00D85594" w:rsidRDefault="00B371D7" w:rsidP="00DA1F68">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20" w:name="_Hlk75849942"/>
      <w:bookmarkStart w:id="21" w:name="_Toc84421372"/>
      <w:r w:rsidRPr="004F4806">
        <w:lastRenderedPageBreak/>
        <w:t>Digital technologies and communications</w:t>
      </w:r>
      <w:bookmarkEnd w:id="21"/>
    </w:p>
    <w:bookmarkEnd w:id="20"/>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22" w:name="_Hlk73379759"/>
            <w:bookmarkStart w:id="23"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EC1228">
            <w:pPr>
              <w:pStyle w:val="BodyText"/>
              <w:numPr>
                <w:ilvl w:val="0"/>
                <w:numId w:val="66"/>
              </w:numPr>
              <w:spacing w:before="60" w:after="60" w:line="240" w:lineRule="auto"/>
              <w:ind w:left="714" w:hanging="357"/>
              <w:rPr>
                <w:i/>
                <w:iCs/>
                <w:sz w:val="20"/>
                <w:szCs w:val="20"/>
              </w:rPr>
            </w:pPr>
            <w:r>
              <w:rPr>
                <w:i/>
                <w:iCs/>
                <w:sz w:val="20"/>
                <w:szCs w:val="20"/>
              </w:rPr>
              <w:t>‘</w:t>
            </w:r>
            <w:r w:rsidRPr="002218FB">
              <w:rPr>
                <w:i/>
                <w:iCs/>
                <w:sz w:val="20"/>
                <w:szCs w:val="20"/>
              </w:rPr>
              <w:t xml:space="preserve">Increased Digitalization, including big data and future </w:t>
            </w:r>
            <w:proofErr w:type="gramStart"/>
            <w:r w:rsidRPr="002218FB">
              <w:rPr>
                <w:i/>
                <w:iCs/>
                <w:sz w:val="20"/>
                <w:szCs w:val="20"/>
              </w:rPr>
              <w:t>communication;</w:t>
            </w:r>
            <w:proofErr w:type="gramEnd"/>
          </w:p>
          <w:p w14:paraId="48F6BC85" w14:textId="77777777" w:rsidR="00727924" w:rsidRPr="002218FB" w:rsidRDefault="00727924" w:rsidP="00EC1228">
            <w:pPr>
              <w:pStyle w:val="BodyText"/>
              <w:numPr>
                <w:ilvl w:val="0"/>
                <w:numId w:val="66"/>
              </w:numPr>
              <w:spacing w:before="60" w:after="60" w:line="240" w:lineRule="auto"/>
              <w:ind w:left="714" w:hanging="357"/>
              <w:rPr>
                <w:i/>
                <w:iCs/>
                <w:sz w:val="20"/>
                <w:szCs w:val="20"/>
              </w:rPr>
            </w:pPr>
            <w:r w:rsidRPr="002218FB">
              <w:rPr>
                <w:i/>
                <w:iCs/>
                <w:sz w:val="20"/>
                <w:szCs w:val="20"/>
              </w:rPr>
              <w:t xml:space="preserve">Development of autonomous, automated and unmanned </w:t>
            </w:r>
            <w:proofErr w:type="gramStart"/>
            <w:r w:rsidRPr="002218FB">
              <w:rPr>
                <w:i/>
                <w:iCs/>
                <w:sz w:val="20"/>
                <w:szCs w:val="20"/>
              </w:rPr>
              <w:t>vessels;</w:t>
            </w:r>
            <w:proofErr w:type="gramEnd"/>
          </w:p>
          <w:p w14:paraId="3CAB2457" w14:textId="77777777" w:rsidR="00727924" w:rsidRPr="002218FB" w:rsidRDefault="00727924" w:rsidP="00EC1228">
            <w:pPr>
              <w:pStyle w:val="BodyText"/>
              <w:numPr>
                <w:ilvl w:val="0"/>
                <w:numId w:val="66"/>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EC1228">
            <w:pPr>
              <w:pStyle w:val="BodyText"/>
              <w:numPr>
                <w:ilvl w:val="0"/>
                <w:numId w:val="66"/>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EC1228">
            <w:pPr>
              <w:pStyle w:val="BodyText"/>
              <w:numPr>
                <w:ilvl w:val="0"/>
                <w:numId w:val="66"/>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EC1228">
            <w:pPr>
              <w:pStyle w:val="BodyText"/>
              <w:numPr>
                <w:ilvl w:val="0"/>
                <w:numId w:val="66"/>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Increasingly, there is a move for communication and interaction to be digital and, in many situations, utilising automated processes.  This not only includes person-to-person but also person-to-machine, machine-to-</w:t>
            </w:r>
            <w:proofErr w:type="gramStart"/>
            <w:r>
              <w:rPr>
                <w:sz w:val="20"/>
                <w:szCs w:val="20"/>
              </w:rPr>
              <w:t>machine</w:t>
            </w:r>
            <w:proofErr w:type="gramEnd"/>
            <w:r>
              <w:rPr>
                <w:sz w:val="20"/>
                <w:szCs w:val="20"/>
              </w:rPr>
              <w:t xml:space="preserv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169B9259" w:rsidR="00727924" w:rsidRPr="00274EB5" w:rsidRDefault="00727924" w:rsidP="00EC1228">
            <w:pPr>
              <w:pStyle w:val="BodyText"/>
              <w:numPr>
                <w:ilvl w:val="0"/>
                <w:numId w:val="67"/>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EC1228">
            <w:pPr>
              <w:pStyle w:val="ListParagraph"/>
              <w:numPr>
                <w:ilvl w:val="0"/>
                <w:numId w:val="67"/>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EC1228">
            <w:pPr>
              <w:pStyle w:val="BodyText"/>
              <w:numPr>
                <w:ilvl w:val="0"/>
                <w:numId w:val="68"/>
              </w:numPr>
              <w:spacing w:before="60"/>
              <w:rPr>
                <w:sz w:val="20"/>
                <w:szCs w:val="20"/>
              </w:rPr>
            </w:pPr>
            <w:r>
              <w:rPr>
                <w:sz w:val="20"/>
                <w:szCs w:val="20"/>
              </w:rPr>
              <w:t xml:space="preserve">Establishing a global framework and standards, both on-board and ashore, to ensure communications, interaction and data exchange in a digital world is harmonised through common technologies, </w:t>
            </w:r>
            <w:proofErr w:type="gramStart"/>
            <w:r>
              <w:rPr>
                <w:sz w:val="20"/>
                <w:szCs w:val="20"/>
              </w:rPr>
              <w:t>contents</w:t>
            </w:r>
            <w:proofErr w:type="gramEnd"/>
            <w:r>
              <w:rPr>
                <w:sz w:val="20"/>
                <w:szCs w:val="20"/>
              </w:rPr>
              <w:t xml:space="preserve"> and data structure to ensure:</w:t>
            </w:r>
          </w:p>
          <w:p w14:paraId="24C76D77" w14:textId="77777777" w:rsidR="00727924" w:rsidRDefault="00727924" w:rsidP="00EC1228">
            <w:pPr>
              <w:pStyle w:val="BodyText"/>
              <w:numPr>
                <w:ilvl w:val="0"/>
                <w:numId w:val="69"/>
              </w:numPr>
              <w:spacing w:before="60" w:line="240" w:lineRule="auto"/>
              <w:rPr>
                <w:sz w:val="20"/>
                <w:szCs w:val="20"/>
              </w:rPr>
            </w:pPr>
            <w:r>
              <w:rPr>
                <w:sz w:val="20"/>
                <w:szCs w:val="20"/>
              </w:rPr>
              <w:t>C</w:t>
            </w:r>
            <w:r w:rsidRPr="00274EB5">
              <w:rPr>
                <w:sz w:val="20"/>
                <w:szCs w:val="20"/>
              </w:rPr>
              <w:t xml:space="preserve">lear, concise, </w:t>
            </w:r>
            <w:proofErr w:type="gramStart"/>
            <w:r w:rsidRPr="00274EB5">
              <w:rPr>
                <w:sz w:val="20"/>
                <w:szCs w:val="20"/>
              </w:rPr>
              <w:t>unambiguous</w:t>
            </w:r>
            <w:proofErr w:type="gramEnd"/>
            <w:r w:rsidRPr="00274EB5">
              <w:rPr>
                <w:sz w:val="20"/>
                <w:szCs w:val="20"/>
              </w:rPr>
              <w:t xml:space="preserve">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EC1228">
            <w:pPr>
              <w:pStyle w:val="BodyText"/>
              <w:numPr>
                <w:ilvl w:val="0"/>
                <w:numId w:val="69"/>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EC1228">
            <w:pPr>
              <w:pStyle w:val="BodyText"/>
              <w:numPr>
                <w:ilvl w:val="0"/>
                <w:numId w:val="69"/>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EC1228">
            <w:pPr>
              <w:pStyle w:val="BodyText"/>
              <w:numPr>
                <w:ilvl w:val="0"/>
                <w:numId w:val="68"/>
              </w:numPr>
              <w:spacing w:before="60" w:line="240" w:lineRule="auto"/>
              <w:rPr>
                <w:sz w:val="20"/>
                <w:szCs w:val="20"/>
              </w:rPr>
            </w:pPr>
            <w:r>
              <w:rPr>
                <w:sz w:val="20"/>
                <w:szCs w:val="20"/>
              </w:rPr>
              <w:lastRenderedPageBreak/>
              <w:t>Engaging with other developments in maritime digital communications to facilitate adoption of global standards (</w:t>
            </w:r>
            <w:proofErr w:type="gramStart"/>
            <w:r>
              <w:rPr>
                <w:sz w:val="20"/>
                <w:szCs w:val="20"/>
              </w:rPr>
              <w:t>e.g.</w:t>
            </w:r>
            <w:proofErr w:type="gramEnd"/>
            <w:r>
              <w:rPr>
                <w:sz w:val="20"/>
                <w:szCs w:val="20"/>
              </w:rPr>
              <w:t xml:space="preserve"> IMO FAL committee, Maritime Single Window, etc)</w:t>
            </w:r>
          </w:p>
          <w:p w14:paraId="5092ACB5" w14:textId="77777777" w:rsidR="00727924" w:rsidRPr="003C432F" w:rsidRDefault="00727924" w:rsidP="00EC1228">
            <w:pPr>
              <w:pStyle w:val="BodyText"/>
              <w:numPr>
                <w:ilvl w:val="0"/>
                <w:numId w:val="68"/>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lastRenderedPageBreak/>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 xml:space="preserve">become the information, </w:t>
            </w:r>
            <w:proofErr w:type="gramStart"/>
            <w:r w:rsidRPr="00EF268F">
              <w:rPr>
                <w:rFonts w:eastAsiaTheme="minorEastAsia"/>
                <w:sz w:val="20"/>
                <w:szCs w:val="20"/>
                <w:lang w:eastAsia="zh-CN"/>
              </w:rPr>
              <w:t>coordination</w:t>
            </w:r>
            <w:proofErr w:type="gramEnd"/>
            <w:r w:rsidRPr="00EF268F">
              <w:rPr>
                <w:rFonts w:eastAsiaTheme="minorEastAsia"/>
                <w:sz w:val="20"/>
                <w:szCs w:val="20"/>
                <w:lang w:eastAsia="zh-CN"/>
              </w:rPr>
              <w:t xml:space="preserve"> and supervision </w:t>
            </w:r>
            <w:proofErr w:type="spellStart"/>
            <w:r w:rsidRPr="00EF268F">
              <w:rPr>
                <w:rFonts w:eastAsiaTheme="minorEastAsia"/>
                <w:sz w:val="20"/>
                <w:szCs w:val="20"/>
                <w:lang w:eastAsia="zh-CN"/>
              </w:rPr>
              <w:t>center</w:t>
            </w:r>
            <w:proofErr w:type="spellEnd"/>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3E5AD4CA" w14:textId="39E6B290" w:rsidR="00727924" w:rsidRPr="001E69AB" w:rsidRDefault="00727924" w:rsidP="00081739">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3DA21822" w14:textId="77777777"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VTS51</w:t>
            </w:r>
          </w:p>
          <w:p w14:paraId="0E84A686" w14:textId="77777777" w:rsidR="00727924" w:rsidRPr="00081739" w:rsidRDefault="00727924" w:rsidP="00EC1228">
            <w:pPr>
              <w:pStyle w:val="BodyText"/>
              <w:numPr>
                <w:ilvl w:val="0"/>
                <w:numId w:val="70"/>
              </w:numPr>
              <w:spacing w:before="60" w:after="60" w:line="240" w:lineRule="auto"/>
              <w:jc w:val="both"/>
              <w:rPr>
                <w:sz w:val="20"/>
                <w:szCs w:val="20"/>
                <w:highlight w:val="yellow"/>
              </w:rPr>
            </w:pPr>
            <w:r w:rsidRPr="00081739">
              <w:rPr>
                <w:sz w:val="20"/>
                <w:szCs w:val="20"/>
                <w:highlight w:val="yellow"/>
              </w:rPr>
              <w:t>Task 1.3.2 - Develop a Recommendation on Digital information transfer between ship and shore in VTS operations (operational aspects)</w:t>
            </w:r>
          </w:p>
          <w:p w14:paraId="11F511D0" w14:textId="219F58C4" w:rsidR="00727924" w:rsidRPr="003C432F" w:rsidRDefault="00A553F3" w:rsidP="00EC1228">
            <w:pPr>
              <w:pStyle w:val="BodyText"/>
              <w:numPr>
                <w:ilvl w:val="0"/>
                <w:numId w:val="70"/>
              </w:numPr>
              <w:spacing w:before="60" w:after="60" w:line="240" w:lineRule="auto"/>
              <w:jc w:val="both"/>
              <w:rPr>
                <w:sz w:val="20"/>
                <w:szCs w:val="20"/>
              </w:rPr>
            </w:pPr>
            <w:r w:rsidRPr="00081739">
              <w:rPr>
                <w:bCs/>
                <w:iCs/>
                <w:snapToGrid w:val="0"/>
                <w:sz w:val="20"/>
                <w:szCs w:val="20"/>
                <w:highlight w:val="yellow"/>
              </w:rPr>
              <w:t>Proposal for</w:t>
            </w:r>
            <w:r w:rsidR="00727924" w:rsidRPr="00081739">
              <w:rPr>
                <w:bCs/>
                <w:iCs/>
                <w:snapToGrid w:val="0"/>
                <w:sz w:val="20"/>
                <w:szCs w:val="20"/>
                <w:highlight w:val="yellow"/>
              </w:rPr>
              <w:t xml:space="preserve"> a new IALA Guideline for VTS Digital Communication</w:t>
            </w:r>
            <w:r w:rsidRPr="00081739">
              <w:rPr>
                <w:bCs/>
                <w:iCs/>
                <w:snapToGrid w:val="0"/>
                <w:sz w:val="20"/>
                <w:szCs w:val="20"/>
                <w:highlight w:val="yellow"/>
              </w:rPr>
              <w:t xml:space="preserve"> (refer to Report from TG 1.2.5 to VTS51)</w:t>
            </w:r>
          </w:p>
        </w:tc>
      </w:tr>
      <w:bookmarkEnd w:id="22"/>
      <w:bookmarkEnd w:id="23"/>
    </w:tbl>
    <w:p w14:paraId="34827C9F" w14:textId="77777777" w:rsidR="00727924" w:rsidRDefault="00727924" w:rsidP="00727924">
      <w:pPr>
        <w:pStyle w:val="BodyText"/>
      </w:pPr>
    </w:p>
    <w:p w14:paraId="4DB85A47" w14:textId="7B734DEA" w:rsidR="00DA1F68" w:rsidRDefault="00DA1F68" w:rsidP="00DA1F68">
      <w:pPr>
        <w:pStyle w:val="Heading3"/>
      </w:pPr>
      <w:bookmarkStart w:id="24" w:name="_Toc84421373"/>
      <w:r w:rsidRPr="004F4806">
        <w:t xml:space="preserve">Green House Gas </w:t>
      </w:r>
      <w:r>
        <w:t>Emissions</w:t>
      </w:r>
      <w:r w:rsidR="004D7EA7">
        <w:t xml:space="preserve"> / Just in Time Arrival</w:t>
      </w:r>
      <w:bookmarkEnd w:id="24"/>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w:t>
      </w:r>
      <w:proofErr w:type="gramStart"/>
      <w:r w:rsidRPr="00DE31E1">
        <w:t>operational</w:t>
      </w:r>
      <w:proofErr w:type="gramEnd"/>
      <w:r w:rsidRPr="00DE31E1">
        <w:t xml:space="preserve"> and innovative solutions applicable to ships.  The IMO GHG Strategy provides a wide list of </w:t>
      </w:r>
      <w:proofErr w:type="gramStart"/>
      <w:r w:rsidRPr="00DE31E1">
        <w:t>candidate</w:t>
      </w:r>
      <w:proofErr w:type="gramEnd"/>
      <w:r w:rsidRPr="00DE31E1">
        <w:t xml:space="preserv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 xml:space="preserve">n Time Arrival Guide which aims to provide both port and shipping sectors with practical guidance on how to facilitate Just </w:t>
      </w:r>
      <w:proofErr w:type="gramStart"/>
      <w:r w:rsidRPr="00DE31E1">
        <w:t>In</w:t>
      </w:r>
      <w:proofErr w:type="gramEnd"/>
      <w:r w:rsidRPr="00DE31E1">
        <w:t xml:space="preserve"> Time Arrivals has been released in 2020.</w:t>
      </w:r>
      <w:r w:rsidRPr="00DE31E1">
        <w:rPr>
          <w:rFonts w:hint="eastAsia"/>
        </w:rPr>
        <w:t xml:space="preserve"> </w:t>
      </w:r>
      <w:r w:rsidRPr="00DE31E1">
        <w:t xml:space="preserve">The concept of JIT Arrival of ships allows for ships to optimize their speed during the voyage </w:t>
      </w:r>
      <w:proofErr w:type="gramStart"/>
      <w:r w:rsidRPr="00DE31E1">
        <w:t>in order to</w:t>
      </w:r>
      <w:proofErr w:type="gramEnd"/>
      <w:r w:rsidRPr="00DE31E1">
        <w:t xml:space="preserve">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w:t>
      </w:r>
      <w:proofErr w:type="gramStart"/>
      <w:r w:rsidRPr="00DE31E1">
        <w:t>fairway</w:t>
      </w:r>
      <w:proofErr w:type="gramEnd"/>
      <w:r w:rsidRPr="00DE31E1">
        <w:t xml:space="preserve">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EC1228">
      <w:pPr>
        <w:pStyle w:val="BodyText"/>
        <w:numPr>
          <w:ilvl w:val="0"/>
          <w:numId w:val="72"/>
        </w:numPr>
      </w:pPr>
      <w:r w:rsidRPr="00DE31E1">
        <w:lastRenderedPageBreak/>
        <w:t xml:space="preserve">Vessels will need to share voyage plans with the destination port VTS before departure from their current port.  </w:t>
      </w:r>
    </w:p>
    <w:p w14:paraId="63ACAB8B" w14:textId="77777777" w:rsidR="00DA1F68" w:rsidRPr="00DE31E1" w:rsidRDefault="00DA1F68" w:rsidP="00EC1228">
      <w:pPr>
        <w:pStyle w:val="BodyText"/>
        <w:numPr>
          <w:ilvl w:val="0"/>
          <w:numId w:val="72"/>
        </w:numPr>
      </w:pPr>
      <w:r w:rsidRPr="00DE31E1">
        <w:t xml:space="preserve">VTS will require a berth availability slot plan from Terminal Operators.  </w:t>
      </w:r>
    </w:p>
    <w:p w14:paraId="723DEA7B" w14:textId="77777777" w:rsidR="00DA1F68" w:rsidRPr="00DE31E1" w:rsidRDefault="00DA1F68" w:rsidP="00EC1228">
      <w:pPr>
        <w:pStyle w:val="BodyText"/>
        <w:numPr>
          <w:ilvl w:val="0"/>
          <w:numId w:val="72"/>
        </w:numPr>
      </w:pPr>
      <w:r w:rsidRPr="00DE31E1">
        <w:t>Current port VTS advises destination port VTS of actual time of departure (ATD)</w:t>
      </w:r>
    </w:p>
    <w:p w14:paraId="4C595B9B" w14:textId="3617F43F" w:rsidR="00DA1F68" w:rsidRPr="00DE31E1" w:rsidRDefault="00DA1F68" w:rsidP="00EC1228">
      <w:pPr>
        <w:pStyle w:val="BodyText"/>
        <w:numPr>
          <w:ilvl w:val="0"/>
          <w:numId w:val="72"/>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EC1228">
      <w:pPr>
        <w:pStyle w:val="BodyText"/>
        <w:numPr>
          <w:ilvl w:val="0"/>
          <w:numId w:val="72"/>
        </w:numPr>
      </w:pPr>
      <w:r w:rsidRPr="00DE31E1">
        <w:t xml:space="preserve">VTS advises Terminal Operator of the ship ETA at the berth.  </w:t>
      </w:r>
    </w:p>
    <w:p w14:paraId="22A82D07" w14:textId="77777777" w:rsidR="00DA1F68" w:rsidRPr="00DE31E1" w:rsidRDefault="00DA1F68" w:rsidP="00EC1228">
      <w:pPr>
        <w:pStyle w:val="BodyText"/>
        <w:numPr>
          <w:ilvl w:val="0"/>
          <w:numId w:val="72"/>
        </w:numPr>
      </w:pPr>
      <w:r w:rsidRPr="00DE31E1">
        <w:t xml:space="preserve">VTS advises Terminal Operator of any changes to the ship ETA at the Berth.  </w:t>
      </w:r>
    </w:p>
    <w:p w14:paraId="28D43857" w14:textId="77777777" w:rsidR="00DA1F68" w:rsidRPr="00DE31E1" w:rsidRDefault="00DA1F68" w:rsidP="00EC1228">
      <w:pPr>
        <w:pStyle w:val="BodyText"/>
        <w:numPr>
          <w:ilvl w:val="0"/>
          <w:numId w:val="72"/>
        </w:numPr>
      </w:pPr>
      <w:r w:rsidRPr="00DE31E1">
        <w:t>Terminal Operator recalculates Berth Availability Slot Plan and communicates changes to VTS</w:t>
      </w:r>
    </w:p>
    <w:p w14:paraId="7082306D" w14:textId="77777777" w:rsidR="00DA1F68" w:rsidRPr="00DE31E1" w:rsidRDefault="00DA1F68" w:rsidP="00EC1228">
      <w:pPr>
        <w:pStyle w:val="BodyText"/>
        <w:numPr>
          <w:ilvl w:val="0"/>
          <w:numId w:val="72"/>
        </w:numPr>
      </w:pPr>
      <w:r w:rsidRPr="00DE31E1">
        <w:t>VTS adjusts and communicates RTA PBP for incoming ships affected by the changes to the Berth Availability Slot Plan</w:t>
      </w:r>
    </w:p>
    <w:p w14:paraId="4D88C919" w14:textId="77777777" w:rsidR="00DA1F68" w:rsidRPr="00DE31E1" w:rsidRDefault="00DA1F68" w:rsidP="00EC1228">
      <w:pPr>
        <w:pStyle w:val="BodyText"/>
        <w:numPr>
          <w:ilvl w:val="0"/>
          <w:numId w:val="72"/>
        </w:numPr>
      </w:pPr>
      <w:r w:rsidRPr="00DE31E1">
        <w:t xml:space="preserve">VTS assesses and validates ship routing plans.  </w:t>
      </w:r>
    </w:p>
    <w:p w14:paraId="13979588" w14:textId="77777777" w:rsidR="00DA1F68" w:rsidRPr="00DE31E1" w:rsidRDefault="00DA1F68" w:rsidP="00EC1228">
      <w:pPr>
        <w:pStyle w:val="BodyText"/>
        <w:numPr>
          <w:ilvl w:val="0"/>
          <w:numId w:val="72"/>
        </w:numPr>
      </w:pPr>
      <w:r w:rsidRPr="00DE31E1">
        <w:t xml:space="preserve">VTS analyses historical route data to determine safe route and near miss limits.  </w:t>
      </w:r>
    </w:p>
    <w:p w14:paraId="395046E4" w14:textId="77777777" w:rsidR="00DA1F68" w:rsidRPr="00DE31E1" w:rsidRDefault="00DA1F68" w:rsidP="00EC1228">
      <w:pPr>
        <w:pStyle w:val="BodyText"/>
        <w:numPr>
          <w:ilvl w:val="0"/>
          <w:numId w:val="72"/>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EC1228">
            <w:pPr>
              <w:pStyle w:val="BodyText"/>
              <w:numPr>
                <w:ilvl w:val="0"/>
                <w:numId w:val="73"/>
              </w:numPr>
              <w:rPr>
                <w:sz w:val="20"/>
                <w:szCs w:val="20"/>
              </w:rPr>
            </w:pPr>
            <w:r w:rsidRPr="00E37D69">
              <w:rPr>
                <w:sz w:val="20"/>
                <w:szCs w:val="20"/>
              </w:rPr>
              <w:t>IMO Greenhouse Gas Strategy - MEPC.304(72)</w:t>
            </w:r>
          </w:p>
          <w:p w14:paraId="6E5D330A" w14:textId="77777777" w:rsidR="00DA1F68" w:rsidRPr="00E37D69" w:rsidRDefault="00DA1F68" w:rsidP="00EC1228">
            <w:pPr>
              <w:pStyle w:val="BodyText"/>
              <w:numPr>
                <w:ilvl w:val="0"/>
                <w:numId w:val="73"/>
              </w:numPr>
              <w:rPr>
                <w:sz w:val="20"/>
                <w:szCs w:val="20"/>
              </w:rPr>
            </w:pPr>
            <w:r w:rsidRPr="00E37D69">
              <w:rPr>
                <w:sz w:val="20"/>
                <w:szCs w:val="20"/>
              </w:rPr>
              <w:t>IMO and IAPH - Port Emissions Toolkit (2018)</w:t>
            </w:r>
          </w:p>
          <w:p w14:paraId="087C02DE" w14:textId="77777777" w:rsidR="00DA1F68" w:rsidRPr="00E37D69" w:rsidRDefault="00DA1F68" w:rsidP="00EC1228">
            <w:pPr>
              <w:pStyle w:val="BodyText"/>
              <w:numPr>
                <w:ilvl w:val="0"/>
                <w:numId w:val="73"/>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EC1228">
            <w:pPr>
              <w:pStyle w:val="BodyText"/>
              <w:numPr>
                <w:ilvl w:val="0"/>
                <w:numId w:val="73"/>
              </w:numPr>
              <w:rPr>
                <w:sz w:val="20"/>
                <w:szCs w:val="20"/>
              </w:rPr>
            </w:pPr>
            <w:r w:rsidRPr="00E37D69">
              <w:rPr>
                <w:sz w:val="20"/>
                <w:szCs w:val="20"/>
              </w:rPr>
              <w:t>IMO Just in Time Arrival Guide</w:t>
            </w:r>
          </w:p>
          <w:p w14:paraId="035DBC70" w14:textId="77777777" w:rsidR="00DA1F68" w:rsidRPr="00E37D69" w:rsidRDefault="00DA1F68" w:rsidP="00EC1228">
            <w:pPr>
              <w:pStyle w:val="BodyText"/>
              <w:numPr>
                <w:ilvl w:val="0"/>
                <w:numId w:val="73"/>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 xml:space="preserve">G1159 – Ship Reporting from a </w:t>
            </w:r>
            <w:proofErr w:type="gramStart"/>
            <w:r w:rsidRPr="00E37D69">
              <w:rPr>
                <w:sz w:val="20"/>
                <w:szCs w:val="20"/>
              </w:rPr>
              <w:t>shore based</w:t>
            </w:r>
            <w:proofErr w:type="gramEnd"/>
            <w:r w:rsidRPr="00E37D69">
              <w:rPr>
                <w:sz w:val="20"/>
                <w:szCs w:val="20"/>
              </w:rPr>
              <w:t xml:space="preserve">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lastRenderedPageBreak/>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434FD96C" w:rsidR="00DA1F68" w:rsidRPr="00E37D69" w:rsidRDefault="00DA1F68" w:rsidP="00851371">
            <w:pPr>
              <w:pStyle w:val="BodyText"/>
              <w:rPr>
                <w:sz w:val="20"/>
                <w:szCs w:val="20"/>
              </w:rPr>
            </w:pPr>
            <w:r w:rsidRPr="00E37D69">
              <w:rPr>
                <w:sz w:val="20"/>
                <w:szCs w:val="20"/>
              </w:rPr>
              <w:t xml:space="preserve">A new Just </w:t>
            </w:r>
            <w:r w:rsidR="00100CAE">
              <w:rPr>
                <w:sz w:val="20"/>
                <w:szCs w:val="20"/>
              </w:rPr>
              <w:t>i</w:t>
            </w:r>
            <w:r w:rsidRPr="00E37D69">
              <w:rPr>
                <w:sz w:val="20"/>
                <w:szCs w:val="20"/>
              </w:rPr>
              <w:t xml:space="preserve">n Time Arrival Guide which aims to provide both port and shipping sectors with practical guidance on how to facilitate Just </w:t>
            </w:r>
            <w:proofErr w:type="gramStart"/>
            <w:r w:rsidRPr="00E37D69">
              <w:rPr>
                <w:sz w:val="20"/>
                <w:szCs w:val="20"/>
              </w:rPr>
              <w:t>In</w:t>
            </w:r>
            <w:proofErr w:type="gramEnd"/>
            <w:r w:rsidRPr="00E37D69">
              <w:rPr>
                <w:sz w:val="20"/>
                <w:szCs w:val="20"/>
              </w:rPr>
              <w:t xml:space="preserve">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EC1228">
            <w:pPr>
              <w:pStyle w:val="BodyText"/>
              <w:numPr>
                <w:ilvl w:val="0"/>
                <w:numId w:val="74"/>
              </w:numPr>
              <w:rPr>
                <w:sz w:val="20"/>
                <w:szCs w:val="20"/>
              </w:rPr>
            </w:pPr>
            <w:r w:rsidRPr="00E37D69">
              <w:rPr>
                <w:sz w:val="20"/>
                <w:szCs w:val="20"/>
              </w:rPr>
              <w:t>Global adoption of Just in Time Arrival</w:t>
            </w:r>
          </w:p>
          <w:p w14:paraId="3B0A18C7" w14:textId="77777777" w:rsidR="00DA1F68" w:rsidRPr="00E37D69" w:rsidRDefault="00DA1F68" w:rsidP="00EC1228">
            <w:pPr>
              <w:pStyle w:val="BodyText"/>
              <w:numPr>
                <w:ilvl w:val="0"/>
                <w:numId w:val="74"/>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EC1228">
            <w:pPr>
              <w:pStyle w:val="BodyText"/>
              <w:numPr>
                <w:ilvl w:val="0"/>
                <w:numId w:val="74"/>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EC1228">
            <w:pPr>
              <w:pStyle w:val="BodyText"/>
              <w:numPr>
                <w:ilvl w:val="0"/>
                <w:numId w:val="74"/>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EC1228">
            <w:pPr>
              <w:pStyle w:val="BodyText"/>
              <w:numPr>
                <w:ilvl w:val="0"/>
                <w:numId w:val="75"/>
              </w:numPr>
              <w:rPr>
                <w:sz w:val="20"/>
                <w:szCs w:val="20"/>
              </w:rPr>
            </w:pPr>
            <w:r w:rsidRPr="00E37D69">
              <w:rPr>
                <w:sz w:val="20"/>
                <w:szCs w:val="20"/>
              </w:rPr>
              <w:t>To achieve the IMO targets for Greenhouse Gas reduction</w:t>
            </w:r>
          </w:p>
          <w:p w14:paraId="623C5B6B" w14:textId="77777777" w:rsidR="00DA1F68" w:rsidRPr="00E37D69" w:rsidRDefault="00DA1F68" w:rsidP="00EC1228">
            <w:pPr>
              <w:pStyle w:val="BodyText"/>
              <w:numPr>
                <w:ilvl w:val="0"/>
                <w:numId w:val="75"/>
              </w:numPr>
              <w:rPr>
                <w:sz w:val="20"/>
                <w:szCs w:val="20"/>
              </w:rPr>
            </w:pPr>
            <w:r w:rsidRPr="00E37D69">
              <w:rPr>
                <w:sz w:val="20"/>
                <w:szCs w:val="20"/>
              </w:rPr>
              <w:t>More efficient systems within ports</w:t>
            </w:r>
          </w:p>
          <w:p w14:paraId="408C0677" w14:textId="77777777" w:rsidR="00DA1F68" w:rsidRPr="00E37D69" w:rsidRDefault="00DA1F68" w:rsidP="00EC1228">
            <w:pPr>
              <w:pStyle w:val="BodyText"/>
              <w:numPr>
                <w:ilvl w:val="0"/>
                <w:numId w:val="75"/>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EC1228">
            <w:pPr>
              <w:pStyle w:val="BodyText"/>
              <w:numPr>
                <w:ilvl w:val="0"/>
                <w:numId w:val="75"/>
              </w:numPr>
              <w:rPr>
                <w:sz w:val="20"/>
                <w:szCs w:val="20"/>
              </w:rPr>
            </w:pPr>
            <w:r w:rsidRPr="00E37D69">
              <w:rPr>
                <w:sz w:val="20"/>
                <w:szCs w:val="20"/>
              </w:rPr>
              <w:t xml:space="preserve">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w:t>
            </w:r>
            <w:proofErr w:type="spellStart"/>
            <w:r w:rsidRPr="00E37D69">
              <w:rPr>
                <w:sz w:val="20"/>
                <w:szCs w:val="20"/>
              </w:rPr>
              <w:t>center</w:t>
            </w:r>
            <w:proofErr w:type="spellEnd"/>
            <w:r w:rsidRPr="00E37D69">
              <w:rPr>
                <w:sz w:val="20"/>
                <w:szCs w:val="20"/>
              </w:rPr>
              <w:t xml:space="preserve">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71067EC" w14:textId="2DBEDB9B" w:rsidR="002C31DE" w:rsidRPr="00E37D69" w:rsidRDefault="002C31DE" w:rsidP="002C31DE">
            <w:pPr>
              <w:pStyle w:val="BodyText"/>
              <w:numPr>
                <w:ilvl w:val="0"/>
                <w:numId w:val="43"/>
              </w:numPr>
              <w:rPr>
                <w:sz w:val="20"/>
                <w:szCs w:val="20"/>
              </w:rPr>
            </w:pPr>
          </w:p>
        </w:tc>
      </w:tr>
    </w:tbl>
    <w:p w14:paraId="097C4DB8" w14:textId="0A55FDAB" w:rsidR="004E2093" w:rsidRDefault="00CC25C5" w:rsidP="00CE4702">
      <w:pPr>
        <w:pStyle w:val="Heading3"/>
      </w:pPr>
      <w:bookmarkStart w:id="25" w:name="_Toc84421374"/>
      <w:r w:rsidRPr="00CC25C5">
        <w:t>Advanced Decision Support Services</w:t>
      </w:r>
      <w:bookmarkEnd w:id="25"/>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w:t>
      </w:r>
      <w:proofErr w:type="gramStart"/>
      <w:r>
        <w:t>enhance</w:t>
      </w:r>
      <w:proofErr w:type="gramEnd"/>
      <w:r>
        <w:t xml:space="preserve"> situation awareness and to make better decisions in routine or non-routine situations. It is especially useful facing decisions about developing situations or emergency situations. These tools should assist decision making activities at strategic, </w:t>
      </w:r>
      <w:proofErr w:type="gramStart"/>
      <w:r>
        <w:t>tactical</w:t>
      </w:r>
      <w:proofErr w:type="gramEnd"/>
      <w:r>
        <w:t xml:space="preserve">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w:t>
      </w:r>
      <w:proofErr w:type="gramStart"/>
      <w:r>
        <w:t>concerned</w:t>
      </w:r>
      <w:proofErr w:type="gramEnd"/>
      <w:r>
        <w:t xml:space="preserve">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w:t>
      </w:r>
      <w:proofErr w:type="gramStart"/>
      <w:r>
        <w:t>In particular, it</w:t>
      </w:r>
      <w:proofErr w:type="gramEnd"/>
      <w:r>
        <w:t xml:space="preserve">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lastRenderedPageBreak/>
        <w:t>Transitioning to advanced decision support services will have an impact on VTS providers, including:</w:t>
      </w:r>
    </w:p>
    <w:p w14:paraId="46F82BD0" w14:textId="77777777" w:rsidR="00CC25C5" w:rsidRDefault="00CC25C5" w:rsidP="00555585">
      <w:pPr>
        <w:pStyle w:val="BodyText"/>
        <w:numPr>
          <w:ilvl w:val="0"/>
          <w:numId w:val="41"/>
        </w:numPr>
      </w:pPr>
      <w:r>
        <w:t xml:space="preserve">Having appropriate equipment, </w:t>
      </w:r>
      <w:proofErr w:type="gramStart"/>
      <w:r>
        <w:t>systems</w:t>
      </w:r>
      <w:proofErr w:type="gramEnd"/>
      <w:r>
        <w:t xml:space="preserve">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38B864A7" w:rsidR="00CC25C5" w:rsidRPr="00CC25C5" w:rsidRDefault="00710E03" w:rsidP="00CC25C5">
      <w:r w:rsidRPr="00710E03">
        <w:rPr>
          <w:highlight w:val="yellow"/>
        </w:rPr>
        <w:t>&lt;note – text below is merged from the two drafts for 4.2.4 at VTS51&gt;</w:t>
      </w:r>
    </w:p>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29148D03" w14:textId="77777777" w:rsidR="00851371" w:rsidRDefault="003A6E86" w:rsidP="00747A56">
            <w:pPr>
              <w:pStyle w:val="BodyText"/>
              <w:rPr>
                <w:rFonts w:cstheme="minorHAnsi"/>
                <w:sz w:val="20"/>
                <w:szCs w:val="20"/>
              </w:rPr>
            </w:pPr>
            <w:r w:rsidRPr="00100CAE">
              <w:rPr>
                <w:rFonts w:cstheme="minorHAnsi"/>
                <w:sz w:val="20"/>
                <w:szCs w:val="20"/>
              </w:rPr>
              <w:t xml:space="preserve">Future VTS will involve greater interaction with ships and other VTS Providers.  As a </w:t>
            </w:r>
            <w:proofErr w:type="gramStart"/>
            <w:r w:rsidRPr="00100CAE">
              <w:rPr>
                <w:rFonts w:cstheme="minorHAnsi"/>
                <w:sz w:val="20"/>
                <w:szCs w:val="20"/>
              </w:rPr>
              <w:t>result</w:t>
            </w:r>
            <w:proofErr w:type="gramEnd"/>
            <w:r w:rsidRPr="00100CAE">
              <w:rPr>
                <w:rFonts w:cstheme="minorHAnsi"/>
                <w:sz w:val="20"/>
                <w:szCs w:val="20"/>
              </w:rPr>
              <w:t xml:space="preserve"> it will receive more data and will require new software tools to process this data and provide it to the VTS Operator in support of his role  </w:t>
            </w:r>
          </w:p>
          <w:p w14:paraId="3F2D620B" w14:textId="00D8BABB" w:rsidR="00081739" w:rsidRPr="00100CAE" w:rsidRDefault="00081739" w:rsidP="00747A56">
            <w:pPr>
              <w:pStyle w:val="BodyTex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4F9815DB" w:rsidR="00CC25C5" w:rsidRPr="00E37D69" w:rsidRDefault="00081739" w:rsidP="00747A56">
            <w:pPr>
              <w:pStyle w:val="BodyText"/>
              <w:rPr>
                <w:rFonts w:cstheme="minorHAnsi"/>
                <w:sz w:val="20"/>
                <w:szCs w:val="20"/>
              </w:rPr>
            </w:pPr>
            <w:r w:rsidRPr="0030465D">
              <w:rPr>
                <w:rFonts w:hint="eastAsia"/>
                <w:sz w:val="20"/>
                <w:szCs w:val="20"/>
              </w:rPr>
              <w:t xml:space="preserve"> Input Paper </w:t>
            </w:r>
            <w:r w:rsidRPr="00312DF1">
              <w:rPr>
                <w:sz w:val="20"/>
                <w:szCs w:val="20"/>
              </w:rPr>
              <w:t>VTS49-8.2.8 The Application of a VTS Decision Support Tool based on Artificial Intelligence</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18F009AC" w14:textId="77777777" w:rsidR="00CC25C5"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7C3DF737" w14:textId="77777777" w:rsidR="003A5E92" w:rsidRDefault="00081739" w:rsidP="003A5E92">
            <w:pPr>
              <w:pStyle w:val="BodyTex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7D25F296"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7F98D5C"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36FA1C59" w14:textId="5FA78080" w:rsidR="00081739" w:rsidRPr="00E37D69"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CC25C5" w:rsidRPr="00E37D69" w14:paraId="21C3469C" w14:textId="77777777" w:rsidTr="00851371">
        <w:tc>
          <w:tcPr>
            <w:tcW w:w="1985" w:type="dxa"/>
            <w:shd w:val="clear" w:color="auto" w:fill="79FFF9" w:themeFill="accent3" w:themeFillTint="66"/>
          </w:tcPr>
          <w:p w14:paraId="0B8C381E" w14:textId="77777777" w:rsidR="00CC25C5" w:rsidRPr="00E37D69" w:rsidRDefault="00CC25C5" w:rsidP="00747A56">
            <w:pPr>
              <w:pStyle w:val="BodyText"/>
              <w:rPr>
                <w:rFonts w:cstheme="minorHAnsi"/>
                <w:b/>
                <w:sz w:val="20"/>
                <w:szCs w:val="20"/>
              </w:rPr>
            </w:pPr>
            <w:r w:rsidRPr="00E37D69">
              <w:rPr>
                <w:rFonts w:cstheme="minorHAnsi"/>
                <w:b/>
                <w:sz w:val="20"/>
                <w:szCs w:val="20"/>
              </w:rPr>
              <w:t>Expected Timeframe:</w:t>
            </w:r>
          </w:p>
          <w:p w14:paraId="1D518B80" w14:textId="77777777" w:rsidR="00CC25C5" w:rsidRPr="00E37D69" w:rsidRDefault="00CC25C5" w:rsidP="00747A56">
            <w:pPr>
              <w:pStyle w:val="BodyText"/>
              <w:rPr>
                <w:rFonts w:cstheme="minorHAnsi"/>
                <w:b/>
                <w:sz w:val="20"/>
                <w:szCs w:val="20"/>
              </w:rPr>
            </w:pP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132A8B17" w14:textId="1CC74738" w:rsidR="003A5E92" w:rsidRDefault="003A5E92" w:rsidP="003A5E92">
            <w:pPr>
              <w:pStyle w:val="BodyText"/>
              <w:numPr>
                <w:ilvl w:val="0"/>
                <w:numId w:val="48"/>
              </w:numPr>
              <w:spacing w:before="60" w:after="60" w:line="240" w:lineRule="auto"/>
              <w:ind w:left="714" w:hanging="357"/>
              <w:rPr>
                <w:sz w:val="20"/>
                <w:szCs w:val="20"/>
              </w:rPr>
            </w:pPr>
            <w:r>
              <w:rPr>
                <w:sz w:val="20"/>
                <w:szCs w:val="20"/>
              </w:rPr>
              <w:t>update the present VTS system</w:t>
            </w:r>
          </w:p>
          <w:p w14:paraId="0EB57B7B" w14:textId="6226A49B" w:rsidR="003A5E92" w:rsidRPr="007923DD" w:rsidRDefault="003A5E92" w:rsidP="003A5E92">
            <w:pPr>
              <w:pStyle w:val="BodyText"/>
              <w:numPr>
                <w:ilvl w:val="0"/>
                <w:numId w:val="48"/>
              </w:numPr>
              <w:spacing w:before="60" w:after="60" w:line="240" w:lineRule="auto"/>
              <w:ind w:left="714" w:hanging="357"/>
              <w:rPr>
                <w:rFonts w:cstheme="minorHAnsi"/>
                <w:sz w:val="20"/>
                <w:szCs w:val="20"/>
              </w:rPr>
            </w:pPr>
            <w:r>
              <w:rPr>
                <w:sz w:val="20"/>
                <w:szCs w:val="20"/>
              </w:rPr>
              <w:t>VTS personnel training</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23338853" w14:textId="47F873C2" w:rsidR="003A5E92" w:rsidRPr="003A5E92" w:rsidRDefault="003A5E92" w:rsidP="003A5E92">
            <w:pPr>
              <w:pStyle w:val="BodyTex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E70634D" w14:textId="1299CE4E" w:rsidR="00CC25C5" w:rsidRPr="00E37D69" w:rsidRDefault="003A5E92" w:rsidP="003A5E92">
            <w:pPr>
              <w:pStyle w:val="BodyTex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2390C77" w14:textId="6E3836A0" w:rsidR="00CC25C5" w:rsidRPr="00E37D69" w:rsidRDefault="00CC25C5" w:rsidP="00555585">
            <w:pPr>
              <w:pStyle w:val="BodyText"/>
              <w:numPr>
                <w:ilvl w:val="0"/>
                <w:numId w:val="40"/>
              </w:numPr>
              <w:spacing w:before="60" w:after="60" w:line="240" w:lineRule="auto"/>
              <w:rPr>
                <w:rFonts w:cstheme="minorHAnsi"/>
                <w:sz w:val="20"/>
                <w:szCs w:val="20"/>
              </w:rPr>
            </w:pPr>
          </w:p>
        </w:tc>
      </w:tr>
    </w:tbl>
    <w:p w14:paraId="22431552" w14:textId="77777777" w:rsidR="00CC25C5" w:rsidRDefault="00CC25C5" w:rsidP="00CC25C5">
      <w:pPr>
        <w:spacing w:after="120"/>
      </w:pPr>
    </w:p>
    <w:p w14:paraId="6E9093C1" w14:textId="27BA95D1" w:rsidR="00B25D74" w:rsidRDefault="004F4806" w:rsidP="00CE4702">
      <w:pPr>
        <w:pStyle w:val="Heading3"/>
      </w:pPr>
      <w:bookmarkStart w:id="26" w:name="_Toc84421375"/>
      <w:r w:rsidRPr="004F4806">
        <w:t>Automated Data and Information Exchange</w:t>
      </w:r>
      <w:bookmarkEnd w:id="26"/>
    </w:p>
    <w:p w14:paraId="3B813917" w14:textId="77777777" w:rsidR="00B25D74" w:rsidRPr="00B25D74" w:rsidRDefault="00B25D74" w:rsidP="00B25D74">
      <w:pPr>
        <w:pStyle w:val="Heading2separationline"/>
      </w:pPr>
    </w:p>
    <w:p w14:paraId="5091B66D" w14:textId="77777777" w:rsidR="00A9633D" w:rsidRDefault="00A9633D" w:rsidP="00A9633D">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0110487F" w14:textId="77777777" w:rsidR="00A9633D" w:rsidRDefault="00A9633D" w:rsidP="00A9633D">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 xml:space="preserve">which describe the Navigational </w:t>
      </w:r>
      <w:proofErr w:type="gramStart"/>
      <w:r>
        <w:t>situation(</w:t>
      </w:r>
      <w:proofErr w:type="gramEnd"/>
      <w:r>
        <w:t>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30EDE9D" w14:textId="50307FD9" w:rsidR="005B31AC" w:rsidRDefault="00A9633D" w:rsidP="00A9633D">
      <w:pPr>
        <w:pStyle w:val="BodyText"/>
      </w:pPr>
      <w:r>
        <w:t>E-NAVIGATION and MS</w:t>
      </w:r>
      <w:r>
        <w:rPr>
          <w:rFonts w:ascii="MS Gothic" w:eastAsia="MS Gothic" w:hAnsi="MS Gothic" w:cs="MS Gothic" w:hint="eastAsia"/>
        </w:rPr>
        <w:t>：</w:t>
      </w:r>
      <w:r>
        <w:t xml:space="preserve">When developing the IMO e-Navigation strategy to improve safety and efficiency of sea transport it became clear that digital services provided to ships are an essential part of this initiative. </w:t>
      </w:r>
      <w:proofErr w:type="gramStart"/>
      <w:r>
        <w:t>In order to</w:t>
      </w:r>
      <w:proofErr w:type="gramEnd"/>
      <w:r>
        <w:t xml:space="preserve">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w:t>
      </w:r>
      <w:proofErr w:type="spellStart"/>
      <w:r>
        <w:t>AtoNs</w:t>
      </w:r>
      <w:proofErr w:type="spellEnd"/>
      <w:r>
        <w:t xml:space="preserve"> and PNT.</w:t>
      </w:r>
    </w:p>
    <w:tbl>
      <w:tblPr>
        <w:tblStyle w:val="TableGrid"/>
        <w:tblW w:w="0" w:type="auto"/>
        <w:tblInd w:w="137" w:type="dxa"/>
        <w:tblLook w:val="04A0" w:firstRow="1" w:lastRow="0" w:firstColumn="1" w:lastColumn="0" w:noHBand="0" w:noVBand="1"/>
      </w:tblPr>
      <w:tblGrid>
        <w:gridCol w:w="1843"/>
        <w:gridCol w:w="7648"/>
      </w:tblGrid>
      <w:tr w:rsidR="00851371" w:rsidRPr="00B9199C" w14:paraId="2AE9C73A" w14:textId="77777777" w:rsidTr="00851371">
        <w:trPr>
          <w:trHeight w:val="692"/>
        </w:trPr>
        <w:tc>
          <w:tcPr>
            <w:tcW w:w="1843" w:type="dxa"/>
            <w:shd w:val="clear" w:color="auto" w:fill="79FFF9" w:themeFill="accent3" w:themeFillTint="66"/>
          </w:tcPr>
          <w:p w14:paraId="08A1C098" w14:textId="29FA164E" w:rsidR="00851371" w:rsidRPr="00B9199C" w:rsidRDefault="00851371" w:rsidP="00851371">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0662D6F" w14:textId="77777777" w:rsidR="00851371" w:rsidRPr="00B9199C" w:rsidRDefault="00851371" w:rsidP="00851371">
            <w:pPr>
              <w:pStyle w:val="BodyText"/>
              <w:rPr>
                <w:rFonts w:cstheme="minorHAnsi"/>
                <w:b/>
                <w:color w:val="000000" w:themeColor="text1"/>
                <w:sz w:val="20"/>
                <w:szCs w:val="20"/>
                <w:lang w:val="en-US" w:eastAsia="zh-CN"/>
              </w:rPr>
            </w:pPr>
          </w:p>
        </w:tc>
      </w:tr>
      <w:tr w:rsidR="00A9633D" w:rsidRPr="00B9199C" w14:paraId="5FA1E940" w14:textId="77777777" w:rsidTr="00851371">
        <w:trPr>
          <w:trHeight w:val="692"/>
        </w:trPr>
        <w:tc>
          <w:tcPr>
            <w:tcW w:w="1843" w:type="dxa"/>
            <w:shd w:val="clear" w:color="auto" w:fill="79FFF9" w:themeFill="accent3" w:themeFillTint="66"/>
            <w:vAlign w:val="center"/>
          </w:tcPr>
          <w:p w14:paraId="5382E83D" w14:textId="77777777" w:rsidR="00A9633D" w:rsidRPr="00B9199C" w:rsidRDefault="00A9633D" w:rsidP="0020469B">
            <w:pPr>
              <w:pStyle w:val="BodyText"/>
              <w:rPr>
                <w:rFonts w:cstheme="minorHAnsi"/>
                <w:b/>
                <w:sz w:val="20"/>
                <w:szCs w:val="20"/>
              </w:rPr>
            </w:pPr>
            <w:r w:rsidRPr="00B9199C">
              <w:rPr>
                <w:rFonts w:cstheme="minorHAnsi"/>
                <w:b/>
                <w:sz w:val="20"/>
                <w:szCs w:val="20"/>
              </w:rPr>
              <w:t>Key References:</w:t>
            </w:r>
          </w:p>
        </w:tc>
        <w:tc>
          <w:tcPr>
            <w:tcW w:w="7648" w:type="dxa"/>
            <w:vAlign w:val="center"/>
          </w:tcPr>
          <w:p w14:paraId="60144C97" w14:textId="77777777" w:rsidR="00A9633D" w:rsidRPr="00B9199C" w:rsidRDefault="00A9633D" w:rsidP="0020469B">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roofErr w:type="gramStart"/>
            <w:r w:rsidRPr="00B9199C">
              <w:rPr>
                <w:rFonts w:cstheme="minorHAnsi"/>
                <w:i/>
                <w:iCs/>
                <w:color w:val="000000" w:themeColor="text1"/>
                <w:sz w:val="20"/>
                <w:szCs w:val="20"/>
                <w:lang w:val="en-US" w:eastAsia="zh-CN"/>
              </w:rPr>
              <w:t>);</w:t>
            </w:r>
            <w:proofErr w:type="gramEnd"/>
          </w:p>
          <w:p w14:paraId="05CB344C" w14:textId="77777777" w:rsidR="00A9633D" w:rsidRPr="00B9199C" w:rsidRDefault="00A9633D" w:rsidP="0020469B">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27" w:name="OLE_LINK3"/>
            <w:bookmarkStart w:id="28" w:name="OLE_LINK5"/>
            <w:r w:rsidRPr="00B9199C">
              <w:rPr>
                <w:rFonts w:cstheme="minorHAnsi"/>
                <w:b/>
                <w:color w:val="000000" w:themeColor="text1"/>
                <w:sz w:val="20"/>
                <w:szCs w:val="20"/>
                <w:lang w:val="en-US" w:eastAsia="zh-CN"/>
              </w:rPr>
              <w:t>Circ.</w:t>
            </w:r>
            <w:proofErr w:type="gramStart"/>
            <w:r w:rsidRPr="00B9199C">
              <w:rPr>
                <w:rFonts w:cstheme="minorHAnsi"/>
                <w:b/>
                <w:color w:val="000000" w:themeColor="text1"/>
                <w:sz w:val="20"/>
                <w:szCs w:val="20"/>
                <w:lang w:val="en-US" w:eastAsia="zh-CN"/>
              </w:rPr>
              <w:t>1610</w:t>
            </w:r>
            <w:bookmarkEnd w:id="27"/>
            <w:bookmarkEnd w:id="28"/>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w:t>
            </w:r>
            <w:proofErr w:type="gramEnd"/>
            <w:r w:rsidRPr="00B9199C">
              <w:rPr>
                <w:rFonts w:cstheme="minorHAnsi"/>
                <w:i/>
                <w:iCs/>
                <w:color w:val="000000" w:themeColor="text1"/>
                <w:sz w:val="20"/>
                <w:szCs w:val="20"/>
                <w:lang w:val="en-US" w:eastAsia="zh-CN"/>
              </w:rPr>
              <w:t xml:space="preserve"> Descriptions of Maritime Services in the Context of E-navigation(14 June 2019);</w:t>
            </w:r>
          </w:p>
        </w:tc>
      </w:tr>
      <w:tr w:rsidR="00A9633D" w:rsidRPr="00B9199C" w14:paraId="296AAFEA" w14:textId="77777777" w:rsidTr="00851371">
        <w:trPr>
          <w:trHeight w:val="2251"/>
        </w:trPr>
        <w:tc>
          <w:tcPr>
            <w:tcW w:w="1843" w:type="dxa"/>
            <w:shd w:val="clear" w:color="auto" w:fill="79FFF9" w:themeFill="accent3" w:themeFillTint="66"/>
            <w:vAlign w:val="center"/>
          </w:tcPr>
          <w:p w14:paraId="617E2B71" w14:textId="77777777" w:rsidR="00A9633D" w:rsidRPr="00B9199C" w:rsidRDefault="00A9633D" w:rsidP="0020469B">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40557D2B" w14:textId="77777777" w:rsidR="00A9633D" w:rsidRPr="00B9199C" w:rsidRDefault="00A9633D" w:rsidP="0020469B">
            <w:pPr>
              <w:pStyle w:val="BodyText"/>
              <w:rPr>
                <w:rFonts w:cstheme="minorHAnsi"/>
                <w:sz w:val="20"/>
                <w:szCs w:val="20"/>
              </w:rPr>
            </w:pPr>
            <w:r w:rsidRPr="00B9199C">
              <w:rPr>
                <w:rFonts w:cstheme="minorHAnsi"/>
                <w:sz w:val="20"/>
                <w:szCs w:val="20"/>
              </w:rPr>
              <w:t xml:space="preserve">These IALA documents will be needed to review and update, such as: </w:t>
            </w:r>
          </w:p>
          <w:p w14:paraId="2AAFC2C6"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33CFEBD7"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A975CA3"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2BC9C8A3"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722CC82"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0D0C9961"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3764E559" w14:textId="77777777" w:rsidR="00A9633D" w:rsidRPr="00B9199C" w:rsidRDefault="00A9633D" w:rsidP="003F09CD">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34BF4945" w14:textId="77777777" w:rsidR="00A9633D" w:rsidRPr="00B9199C" w:rsidRDefault="00A9633D" w:rsidP="003F09CD">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w:t>
            </w:r>
            <w:proofErr w:type="gramStart"/>
            <w:r w:rsidRPr="00B9199C">
              <w:rPr>
                <w:rFonts w:cstheme="minorHAnsi"/>
                <w:sz w:val="20"/>
                <w:szCs w:val="20"/>
              </w:rPr>
              <w:t>5 )</w:t>
            </w:r>
            <w:proofErr w:type="gramEnd"/>
          </w:p>
        </w:tc>
      </w:tr>
      <w:tr w:rsidR="00A9633D" w:rsidRPr="00B9199C" w14:paraId="49BEF8FC" w14:textId="77777777" w:rsidTr="00851371">
        <w:trPr>
          <w:trHeight w:val="404"/>
        </w:trPr>
        <w:tc>
          <w:tcPr>
            <w:tcW w:w="1843" w:type="dxa"/>
            <w:shd w:val="clear" w:color="auto" w:fill="79FFF9" w:themeFill="accent3" w:themeFillTint="66"/>
            <w:vAlign w:val="center"/>
          </w:tcPr>
          <w:p w14:paraId="7CEB614C" w14:textId="77777777" w:rsidR="00A9633D" w:rsidRPr="00B9199C" w:rsidRDefault="00A9633D" w:rsidP="0020469B">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6D0090C6" w14:textId="77777777" w:rsidR="00A9633D" w:rsidRPr="00B9199C" w:rsidRDefault="00A9633D" w:rsidP="0020469B">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A9633D" w:rsidRPr="00B9199C" w14:paraId="5EDACF3C" w14:textId="77777777" w:rsidTr="00851371">
        <w:trPr>
          <w:trHeight w:val="765"/>
        </w:trPr>
        <w:tc>
          <w:tcPr>
            <w:tcW w:w="1843" w:type="dxa"/>
            <w:shd w:val="clear" w:color="auto" w:fill="79FFF9" w:themeFill="accent3" w:themeFillTint="66"/>
            <w:vAlign w:val="center"/>
          </w:tcPr>
          <w:p w14:paraId="3E62BB88" w14:textId="77777777" w:rsidR="00A9633D" w:rsidRPr="00B9199C" w:rsidRDefault="00A9633D" w:rsidP="0020469B">
            <w:pPr>
              <w:pStyle w:val="BodyText"/>
              <w:rPr>
                <w:rFonts w:cstheme="minorHAnsi"/>
                <w:b/>
                <w:sz w:val="20"/>
                <w:szCs w:val="20"/>
              </w:rPr>
            </w:pPr>
            <w:r w:rsidRPr="00B9199C">
              <w:rPr>
                <w:rFonts w:cstheme="minorHAnsi"/>
                <w:b/>
                <w:sz w:val="20"/>
                <w:szCs w:val="20"/>
              </w:rPr>
              <w:t>Challenges:</w:t>
            </w:r>
          </w:p>
        </w:tc>
        <w:tc>
          <w:tcPr>
            <w:tcW w:w="7648" w:type="dxa"/>
            <w:vAlign w:val="center"/>
          </w:tcPr>
          <w:p w14:paraId="6CC11E08" w14:textId="77777777" w:rsidR="00A9633D" w:rsidRPr="00B9199C" w:rsidRDefault="00A9633D" w:rsidP="003F09CD">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Update the present VTS </w:t>
            </w:r>
            <w:proofErr w:type="gramStart"/>
            <w:r w:rsidRPr="00B9199C">
              <w:rPr>
                <w:rFonts w:cstheme="minorHAnsi"/>
                <w:sz w:val="20"/>
                <w:szCs w:val="20"/>
              </w:rPr>
              <w:t>system</w:t>
            </w:r>
            <w:r w:rsidRPr="00B9199C">
              <w:rPr>
                <w:rFonts w:eastAsiaTheme="minorEastAsia" w:cstheme="minorHAnsi"/>
                <w:sz w:val="20"/>
                <w:szCs w:val="20"/>
                <w:lang w:eastAsia="zh-CN"/>
              </w:rPr>
              <w:t>;</w:t>
            </w:r>
            <w:proofErr w:type="gramEnd"/>
          </w:p>
          <w:p w14:paraId="47A9F9A3" w14:textId="77777777" w:rsidR="00A9633D" w:rsidRPr="00B9199C" w:rsidRDefault="00A9633D" w:rsidP="003F09CD">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A9633D" w:rsidRPr="00B9199C" w14:paraId="0C28D698" w14:textId="77777777" w:rsidTr="00851371">
        <w:trPr>
          <w:trHeight w:val="765"/>
        </w:trPr>
        <w:tc>
          <w:tcPr>
            <w:tcW w:w="1843" w:type="dxa"/>
            <w:shd w:val="clear" w:color="auto" w:fill="79FFF9" w:themeFill="accent3" w:themeFillTint="66"/>
            <w:vAlign w:val="center"/>
          </w:tcPr>
          <w:p w14:paraId="0B4D15A7" w14:textId="77777777" w:rsidR="00A9633D" w:rsidRPr="00B9199C" w:rsidRDefault="00A9633D" w:rsidP="0020469B">
            <w:pPr>
              <w:pStyle w:val="BodyText"/>
              <w:rPr>
                <w:rFonts w:cstheme="minorHAnsi"/>
                <w:b/>
                <w:sz w:val="20"/>
                <w:szCs w:val="20"/>
              </w:rPr>
            </w:pPr>
            <w:r w:rsidRPr="00B9199C">
              <w:rPr>
                <w:rFonts w:cstheme="minorHAnsi"/>
                <w:b/>
                <w:sz w:val="20"/>
                <w:szCs w:val="20"/>
              </w:rPr>
              <w:t>Opportunities:</w:t>
            </w:r>
          </w:p>
        </w:tc>
        <w:tc>
          <w:tcPr>
            <w:tcW w:w="7648" w:type="dxa"/>
            <w:vAlign w:val="center"/>
          </w:tcPr>
          <w:p w14:paraId="27446DE1" w14:textId="77777777" w:rsidR="00A9633D" w:rsidRPr="00B9199C" w:rsidRDefault="00A9633D" w:rsidP="003F09CD">
            <w:pPr>
              <w:pStyle w:val="BodyText"/>
              <w:numPr>
                <w:ilvl w:val="0"/>
                <w:numId w:val="48"/>
              </w:numPr>
              <w:spacing w:before="60" w:after="60" w:line="240" w:lineRule="auto"/>
              <w:rPr>
                <w:rFonts w:eastAsiaTheme="minorEastAsia" w:cstheme="minorHAnsi"/>
                <w:sz w:val="20"/>
                <w:szCs w:val="20"/>
                <w:lang w:eastAsia="zh-CN"/>
              </w:rPr>
            </w:pPr>
            <w:bookmarkStart w:id="29" w:name="OLE_LINK4"/>
            <w:r w:rsidRPr="00B9199C">
              <w:rPr>
                <w:rFonts w:cstheme="minorHAnsi"/>
                <w:sz w:val="20"/>
                <w:szCs w:val="20"/>
              </w:rPr>
              <w:t xml:space="preserve">With the development of integrated communication technology and the decline of satellite communication fees, the cost of ship-to-shore data interaction continues to decrease, and the integration and mining of large-scale digital information becomes possible, which will further </w:t>
            </w:r>
            <w:proofErr w:type="spellStart"/>
            <w:r w:rsidRPr="00B9199C">
              <w:rPr>
                <w:rFonts w:cstheme="minorHAnsi"/>
                <w:sz w:val="20"/>
                <w:szCs w:val="20"/>
              </w:rPr>
              <w:t>fulfill</w:t>
            </w:r>
            <w:proofErr w:type="spellEnd"/>
            <w:r w:rsidRPr="00B9199C">
              <w:rPr>
                <w:rFonts w:cstheme="minorHAnsi"/>
                <w:sz w:val="20"/>
                <w:szCs w:val="20"/>
              </w:rPr>
              <w:t xml:space="preserve"> the identification of risk, </w:t>
            </w:r>
            <w:r w:rsidRPr="00B9199C">
              <w:rPr>
                <w:rFonts w:cstheme="minorHAnsi"/>
                <w:sz w:val="20"/>
                <w:szCs w:val="20"/>
              </w:rPr>
              <w:lastRenderedPageBreak/>
              <w:t>management of traffic flow and allocation of navigation resource in VTS area based on big data.</w:t>
            </w:r>
          </w:p>
          <w:p w14:paraId="07380BC9" w14:textId="77777777" w:rsidR="00A9633D" w:rsidRPr="00B9199C" w:rsidRDefault="00A9633D" w:rsidP="003F09CD">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 xml:space="preserve">Under the background of digitalization, VTS will become the information, </w:t>
            </w:r>
            <w:proofErr w:type="gramStart"/>
            <w:r w:rsidRPr="00B9199C">
              <w:rPr>
                <w:rFonts w:eastAsiaTheme="minorEastAsia" w:cstheme="minorHAnsi"/>
                <w:sz w:val="20"/>
                <w:szCs w:val="20"/>
                <w:lang w:eastAsia="zh-CN"/>
              </w:rPr>
              <w:t>coordination</w:t>
            </w:r>
            <w:proofErr w:type="gramEnd"/>
            <w:r w:rsidRPr="00B9199C">
              <w:rPr>
                <w:rFonts w:eastAsiaTheme="minorEastAsia" w:cstheme="minorHAnsi"/>
                <w:sz w:val="20"/>
                <w:szCs w:val="20"/>
                <w:lang w:eastAsia="zh-CN"/>
              </w:rPr>
              <w:t xml:space="preserve"> and supervision </w:t>
            </w:r>
            <w:proofErr w:type="spellStart"/>
            <w:r w:rsidRPr="00B9199C">
              <w:rPr>
                <w:rFonts w:eastAsiaTheme="minorEastAsia" w:cstheme="minorHAnsi"/>
                <w:sz w:val="20"/>
                <w:szCs w:val="20"/>
                <w:lang w:eastAsia="zh-CN"/>
              </w:rPr>
              <w:t>center</w:t>
            </w:r>
            <w:proofErr w:type="spellEnd"/>
            <w:r w:rsidRPr="00B9199C">
              <w:rPr>
                <w:rFonts w:eastAsiaTheme="minorEastAsia" w:cstheme="minorHAnsi"/>
                <w:sz w:val="20"/>
                <w:szCs w:val="20"/>
                <w:lang w:eastAsia="zh-CN"/>
              </w:rPr>
              <w:t xml:space="preserve"> of smart port; meanwhile, its function will transit from service to supervision.</w:t>
            </w:r>
            <w:bookmarkEnd w:id="29"/>
          </w:p>
        </w:tc>
      </w:tr>
      <w:tr w:rsidR="00A9633D" w:rsidRPr="00B9199C" w14:paraId="777AF14A" w14:textId="77777777" w:rsidTr="00851371">
        <w:trPr>
          <w:trHeight w:val="765"/>
        </w:trPr>
        <w:tc>
          <w:tcPr>
            <w:tcW w:w="1843" w:type="dxa"/>
            <w:shd w:val="clear" w:color="auto" w:fill="79FFF9" w:themeFill="accent3" w:themeFillTint="66"/>
            <w:vAlign w:val="center"/>
          </w:tcPr>
          <w:p w14:paraId="15BD3E04" w14:textId="77777777" w:rsidR="00A9633D" w:rsidRPr="00B9199C" w:rsidRDefault="00A9633D" w:rsidP="0020469B">
            <w:pPr>
              <w:pStyle w:val="BodyText"/>
              <w:rPr>
                <w:rFonts w:cstheme="minorHAnsi"/>
                <w:b/>
                <w:sz w:val="20"/>
                <w:szCs w:val="20"/>
              </w:rPr>
            </w:pPr>
            <w:r w:rsidRPr="00B9199C">
              <w:rPr>
                <w:rFonts w:cstheme="minorHAnsi"/>
                <w:b/>
                <w:sz w:val="20"/>
                <w:szCs w:val="20"/>
              </w:rPr>
              <w:lastRenderedPageBreak/>
              <w:t>Committee Action / Response in place:</w:t>
            </w:r>
          </w:p>
        </w:tc>
        <w:tc>
          <w:tcPr>
            <w:tcW w:w="7648" w:type="dxa"/>
            <w:vAlign w:val="center"/>
          </w:tcPr>
          <w:p w14:paraId="140AA57A" w14:textId="34792E25" w:rsidR="00A9633D" w:rsidRPr="00B9199C" w:rsidRDefault="00A9633D" w:rsidP="003F09CD">
            <w:pPr>
              <w:pStyle w:val="BodyText"/>
              <w:numPr>
                <w:ilvl w:val="0"/>
                <w:numId w:val="49"/>
              </w:numPr>
              <w:spacing w:before="60" w:after="60" w:line="240" w:lineRule="auto"/>
              <w:rPr>
                <w:rFonts w:cstheme="minorHAnsi"/>
                <w:sz w:val="20"/>
                <w:szCs w:val="20"/>
              </w:rPr>
            </w:pPr>
          </w:p>
        </w:tc>
      </w:tr>
    </w:tbl>
    <w:p w14:paraId="6FA57B60" w14:textId="1A4226D9" w:rsidR="00A9633D" w:rsidRDefault="00A9633D" w:rsidP="00A9633D">
      <w:pPr>
        <w:pStyle w:val="BodyText"/>
      </w:pPr>
    </w:p>
    <w:p w14:paraId="5BA31C7F" w14:textId="77777777" w:rsidR="000A1738" w:rsidRDefault="000A1738">
      <w:pPr>
        <w:spacing w:after="200" w:line="276" w:lineRule="auto"/>
        <w:rPr>
          <w:rFonts w:asciiTheme="majorHAnsi" w:eastAsiaTheme="majorEastAsia" w:hAnsiTheme="majorHAnsi" w:cstheme="majorBidi"/>
          <w:b/>
          <w:bCs/>
          <w:smallCaps/>
          <w:color w:val="407EC9"/>
          <w:sz w:val="22"/>
        </w:rPr>
      </w:pPr>
      <w:r>
        <w:br w:type="page"/>
      </w:r>
    </w:p>
    <w:p w14:paraId="4E1FBD71" w14:textId="3EF1C1C3" w:rsidR="008100F4" w:rsidRDefault="004F4806" w:rsidP="00CE4702">
      <w:pPr>
        <w:pStyle w:val="Heading3"/>
      </w:pPr>
      <w:bookmarkStart w:id="30" w:name="_Toc84421376"/>
      <w:r>
        <w:lastRenderedPageBreak/>
        <w:t xml:space="preserve">Navigational </w:t>
      </w:r>
      <w:r w:rsidR="003A6E86">
        <w:t xml:space="preserve">Support / </w:t>
      </w:r>
      <w:r>
        <w:t>Assistance</w:t>
      </w:r>
      <w:bookmarkEnd w:id="30"/>
    </w:p>
    <w:p w14:paraId="32B38081" w14:textId="77777777" w:rsidR="00B25D74" w:rsidRPr="00B25D74" w:rsidRDefault="00B25D74" w:rsidP="00B25D74">
      <w:pPr>
        <w:pStyle w:val="Heading2separationline"/>
      </w:pPr>
    </w:p>
    <w:p w14:paraId="0C8CF592" w14:textId="309A53DB" w:rsidR="008100F4" w:rsidRDefault="008100F4" w:rsidP="00B60E72">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0960717F" w14:textId="0FDCC958" w:rsidR="00C02723" w:rsidRDefault="007B6B33" w:rsidP="00F936CF">
            <w:pPr>
              <w:pStyle w:val="BodyText"/>
              <w:spacing w:line="240" w:lineRule="auto"/>
            </w:pPr>
            <w:r>
              <w:t>Future VTS will have the capability to interact seamlessly with conventional ships, MASS, ship control centres and allied services</w:t>
            </w:r>
            <w:r w:rsidR="00F936CF">
              <w:t xml:space="preserve"> when</w:t>
            </w:r>
            <w:r w:rsidR="00C02723">
              <w:t>:</w:t>
            </w:r>
          </w:p>
          <w:p w14:paraId="02B56284" w14:textId="1E627DA8" w:rsidR="00C02723" w:rsidRDefault="00F936CF" w:rsidP="00A7340F">
            <w:pPr>
              <w:pStyle w:val="BodyText"/>
              <w:numPr>
                <w:ilvl w:val="0"/>
                <w:numId w:val="88"/>
              </w:numPr>
              <w:spacing w:before="60" w:after="60" w:line="240" w:lineRule="auto"/>
              <w:ind w:left="357" w:hanging="357"/>
            </w:pPr>
            <w:r>
              <w:t>R</w:t>
            </w:r>
            <w:r w:rsidR="00C02723">
              <w:t>esponding to developing situations; and</w:t>
            </w:r>
          </w:p>
          <w:p w14:paraId="16E7A5E8" w14:textId="4AB03D19" w:rsidR="00C02723" w:rsidRDefault="00C02723" w:rsidP="00A7340F">
            <w:pPr>
              <w:pStyle w:val="BodyText"/>
              <w:numPr>
                <w:ilvl w:val="0"/>
                <w:numId w:val="88"/>
              </w:numPr>
              <w:spacing w:before="60" w:after="60" w:line="240" w:lineRule="auto"/>
              <w:ind w:left="357" w:hanging="357"/>
            </w:pPr>
            <w:r>
              <w:t>Providing support / assistance under any future role for VTS</w:t>
            </w:r>
          </w:p>
          <w:p w14:paraId="3D57F44F" w14:textId="11692676" w:rsidR="007B6B33" w:rsidRPr="007B6B33" w:rsidRDefault="00C02723" w:rsidP="00F936CF">
            <w:pPr>
              <w:pStyle w:val="BodyText"/>
              <w:spacing w:line="240" w:lineRule="auto"/>
              <w:rPr>
                <w:rFonts w:cstheme="minorHAnsi"/>
                <w:b/>
                <w:color w:val="000000" w:themeColor="text1"/>
                <w:sz w:val="20"/>
                <w:szCs w:val="20"/>
                <w:lang w:val="en-US" w:eastAsia="zh-CN"/>
              </w:rPr>
            </w:pPr>
            <w:r>
              <w:t>Not</w:t>
            </w:r>
            <w:r w:rsidR="00F936CF">
              <w:t>e:</w:t>
            </w:r>
          </w:p>
          <w:p w14:paraId="58C56C97" w14:textId="69013090" w:rsidR="0053518E" w:rsidRPr="00C02723" w:rsidRDefault="0053518E" w:rsidP="00F936CF">
            <w:pPr>
              <w:pStyle w:val="BodyText"/>
              <w:numPr>
                <w:ilvl w:val="0"/>
                <w:numId w:val="81"/>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58271B53" w14:textId="28E3AFF4" w:rsidR="003A6E86" w:rsidRPr="00B9199C" w:rsidRDefault="0053518E" w:rsidP="00F936CF">
            <w:pPr>
              <w:pStyle w:val="BodyText"/>
              <w:numPr>
                <w:ilvl w:val="0"/>
                <w:numId w:val="81"/>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Key References:</w:t>
            </w:r>
          </w:p>
        </w:tc>
        <w:tc>
          <w:tcPr>
            <w:tcW w:w="7648" w:type="dxa"/>
          </w:tcPr>
          <w:p w14:paraId="01A00E3E" w14:textId="1828B450" w:rsidR="003A6E86" w:rsidRPr="00B9199C" w:rsidRDefault="0053518E" w:rsidP="00F936CF">
            <w:pPr>
              <w:pStyle w:val="BodyText"/>
              <w:spacing w:line="240" w:lineRule="auto"/>
              <w:rPr>
                <w:rFonts w:eastAsiaTheme="minorEastAsia" w:cstheme="minorHAnsi"/>
                <w:sz w:val="20"/>
                <w:szCs w:val="20"/>
                <w:lang w:eastAsia="zh-CN"/>
              </w:rPr>
            </w:pPr>
            <w:r w:rsidRPr="00F936CF">
              <w:rPr>
                <w:rFonts w:eastAsiaTheme="minorEastAsia" w:cstheme="minorHAnsi"/>
                <w:sz w:val="20"/>
                <w:szCs w:val="20"/>
                <w:lang w:eastAsia="zh-CN"/>
              </w:rPr>
              <w:t>New IMO A857 / new IALA GL 1089</w:t>
            </w:r>
          </w:p>
        </w:tc>
      </w:tr>
      <w:tr w:rsidR="0053518E" w:rsidRPr="00B9199C" w14:paraId="2D1E8FC1" w14:textId="77777777" w:rsidTr="007923DD">
        <w:trPr>
          <w:trHeight w:val="517"/>
        </w:trPr>
        <w:tc>
          <w:tcPr>
            <w:tcW w:w="1843" w:type="dxa"/>
            <w:shd w:val="clear" w:color="auto" w:fill="79FFF9" w:themeFill="accent3" w:themeFillTint="66"/>
          </w:tcPr>
          <w:p w14:paraId="1AEF9C75"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Potential Impact/s:</w:t>
            </w:r>
          </w:p>
        </w:tc>
        <w:tc>
          <w:tcPr>
            <w:tcW w:w="7648" w:type="dxa"/>
          </w:tcPr>
          <w:p w14:paraId="1393EE02" w14:textId="1D6FBE8B" w:rsidR="0053518E" w:rsidRPr="00B9199C" w:rsidRDefault="0053518E" w:rsidP="00F936CF">
            <w:pPr>
              <w:pStyle w:val="BodyTex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53518E" w:rsidRPr="00B9199C" w14:paraId="45A0FFC2" w14:textId="77777777" w:rsidTr="003A6E86">
        <w:trPr>
          <w:trHeight w:val="404"/>
        </w:trPr>
        <w:tc>
          <w:tcPr>
            <w:tcW w:w="1843" w:type="dxa"/>
            <w:shd w:val="clear" w:color="auto" w:fill="79FFF9" w:themeFill="accent3" w:themeFillTint="66"/>
          </w:tcPr>
          <w:p w14:paraId="087DAE77"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Expected Timeframe:</w:t>
            </w:r>
          </w:p>
        </w:tc>
        <w:tc>
          <w:tcPr>
            <w:tcW w:w="7648" w:type="dxa"/>
          </w:tcPr>
          <w:p w14:paraId="589ACC6B" w14:textId="62EDA306" w:rsidR="0053518E" w:rsidRPr="00B9199C" w:rsidRDefault="0053518E" w:rsidP="00F936CF">
            <w:pPr>
              <w:pStyle w:val="BodyText"/>
              <w:spacing w:line="240" w:lineRule="auto"/>
              <w:rPr>
                <w:rFonts w:cstheme="minorHAnsi"/>
                <w:sz w:val="20"/>
                <w:szCs w:val="20"/>
              </w:rPr>
            </w:pPr>
            <w:proofErr w:type="gramStart"/>
            <w:r>
              <w:rPr>
                <w:rFonts w:cstheme="minorHAnsi"/>
                <w:sz w:val="20"/>
                <w:szCs w:val="20"/>
              </w:rPr>
              <w:t>10-15 year</w:t>
            </w:r>
            <w:proofErr w:type="gramEnd"/>
            <w:r>
              <w:rPr>
                <w:rFonts w:cstheme="minorHAnsi"/>
                <w:sz w:val="20"/>
                <w:szCs w:val="20"/>
              </w:rPr>
              <w:t xml:space="preserve"> horizon</w:t>
            </w:r>
          </w:p>
        </w:tc>
      </w:tr>
      <w:tr w:rsidR="0053518E" w:rsidRPr="00B9199C" w14:paraId="5DCB4299" w14:textId="77777777" w:rsidTr="007923DD">
        <w:trPr>
          <w:trHeight w:val="365"/>
        </w:trPr>
        <w:tc>
          <w:tcPr>
            <w:tcW w:w="1843" w:type="dxa"/>
            <w:shd w:val="clear" w:color="auto" w:fill="79FFF9" w:themeFill="accent3" w:themeFillTint="66"/>
          </w:tcPr>
          <w:p w14:paraId="4C809BFA"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Challenges:</w:t>
            </w:r>
          </w:p>
        </w:tc>
        <w:tc>
          <w:tcPr>
            <w:tcW w:w="7648" w:type="dxa"/>
          </w:tcPr>
          <w:p w14:paraId="1155F36A" w14:textId="77777777" w:rsidR="007B6B33" w:rsidRDefault="007B6B33" w:rsidP="00F936CF">
            <w:pPr>
              <w:pStyle w:val="BodyText"/>
              <w:spacing w:line="240" w:lineRule="auto"/>
              <w:rPr>
                <w:rFonts w:cstheme="minorHAnsi"/>
                <w:sz w:val="20"/>
                <w:szCs w:val="20"/>
              </w:rPr>
            </w:pPr>
            <w:r>
              <w:rPr>
                <w:rFonts w:cstheme="minorHAnsi"/>
                <w:sz w:val="20"/>
                <w:szCs w:val="20"/>
              </w:rPr>
              <w:t>Determining:</w:t>
            </w:r>
          </w:p>
          <w:p w14:paraId="26C3E0B3" w14:textId="410FAC68" w:rsidR="007B6B33" w:rsidRPr="007B6B33" w:rsidRDefault="007B6B33" w:rsidP="00A7340F">
            <w:pPr>
              <w:pStyle w:val="BodyText"/>
              <w:numPr>
                <w:ilvl w:val="0"/>
                <w:numId w:val="87"/>
              </w:numPr>
              <w:spacing w:line="240" w:lineRule="auto"/>
              <w:rPr>
                <w:rFonts w:cstheme="minorHAnsi"/>
                <w:sz w:val="20"/>
                <w:szCs w:val="20"/>
              </w:rPr>
            </w:pPr>
            <w:r w:rsidRPr="007B6B33">
              <w:rPr>
                <w:rFonts w:cstheme="minorHAnsi"/>
                <w:sz w:val="20"/>
                <w:szCs w:val="20"/>
              </w:rPr>
              <w:t>‘Who is in charge / responsible for the ship’? and</w:t>
            </w:r>
          </w:p>
          <w:p w14:paraId="0246A31C" w14:textId="0BE926A2" w:rsidR="007B6B33" w:rsidRDefault="007B6B33" w:rsidP="00A7340F">
            <w:pPr>
              <w:pStyle w:val="BodyText"/>
              <w:numPr>
                <w:ilvl w:val="0"/>
                <w:numId w:val="87"/>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519416CA" w14:textId="7C3116DA" w:rsidR="0053518E" w:rsidRDefault="0053518E" w:rsidP="00F936CF">
            <w:pPr>
              <w:pStyle w:val="BodyTex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w:t>
            </w:r>
            <w:proofErr w:type="gramStart"/>
            <w:r>
              <w:rPr>
                <w:rFonts w:cstheme="minorHAnsi"/>
                <w:sz w:val="20"/>
                <w:szCs w:val="20"/>
              </w:rPr>
              <w:t>decision making</w:t>
            </w:r>
            <w:proofErr w:type="gramEnd"/>
            <w:r>
              <w:rPr>
                <w:rFonts w:cstheme="minorHAnsi"/>
                <w:sz w:val="20"/>
                <w:szCs w:val="20"/>
              </w:rPr>
              <w:t xml:space="preserve"> process is expected to take place at a RCC. </w:t>
            </w:r>
          </w:p>
          <w:p w14:paraId="393B15A8" w14:textId="77777777" w:rsidR="0053518E" w:rsidRDefault="0053518E" w:rsidP="00F936CF">
            <w:pPr>
              <w:pStyle w:val="BodyText"/>
              <w:numPr>
                <w:ilvl w:val="0"/>
                <w:numId w:val="82"/>
              </w:numPr>
              <w:spacing w:line="240" w:lineRule="auto"/>
              <w:rPr>
                <w:rFonts w:cstheme="minorHAnsi"/>
                <w:sz w:val="20"/>
                <w:szCs w:val="20"/>
              </w:rPr>
            </w:pPr>
            <w:r>
              <w:rPr>
                <w:rFonts w:cstheme="minorHAnsi"/>
                <w:sz w:val="20"/>
                <w:szCs w:val="20"/>
              </w:rPr>
              <w:t>How to restore situational awareness to the ship’s operator?</w:t>
            </w:r>
          </w:p>
          <w:p w14:paraId="2ABA9271" w14:textId="77777777" w:rsidR="0053518E" w:rsidRDefault="0053518E" w:rsidP="00F936CF">
            <w:pPr>
              <w:pStyle w:val="BodyText"/>
              <w:numPr>
                <w:ilvl w:val="0"/>
                <w:numId w:val="82"/>
              </w:numPr>
              <w:spacing w:line="240" w:lineRule="auto"/>
              <w:rPr>
                <w:rFonts w:cstheme="minorHAnsi"/>
                <w:sz w:val="20"/>
                <w:szCs w:val="20"/>
              </w:rPr>
            </w:pPr>
            <w:r>
              <w:rPr>
                <w:rFonts w:cstheme="minorHAnsi"/>
                <w:sz w:val="20"/>
                <w:szCs w:val="20"/>
              </w:rPr>
              <w:t>How to intervene when connectivity between ship and RCC is lost?</w:t>
            </w:r>
          </w:p>
          <w:p w14:paraId="5290CCAC" w14:textId="77777777" w:rsidR="0053518E" w:rsidRDefault="0053518E" w:rsidP="00F936CF">
            <w:pPr>
              <w:pStyle w:val="BodyText"/>
              <w:numPr>
                <w:ilvl w:val="0"/>
                <w:numId w:val="82"/>
              </w:numPr>
              <w:spacing w:line="240" w:lineRule="auto"/>
              <w:rPr>
                <w:rFonts w:cstheme="minorHAnsi"/>
                <w:sz w:val="20"/>
                <w:szCs w:val="20"/>
              </w:rPr>
            </w:pPr>
            <w:r>
              <w:rPr>
                <w:rFonts w:cstheme="minorHAnsi"/>
                <w:sz w:val="20"/>
                <w:szCs w:val="20"/>
              </w:rPr>
              <w:t>How to restore (emergency) control over the vessel?</w:t>
            </w:r>
          </w:p>
          <w:p w14:paraId="1F7EC7FF" w14:textId="1808B13D" w:rsidR="0053518E" w:rsidRPr="00B9199C" w:rsidRDefault="0053518E" w:rsidP="00F936CF">
            <w:pPr>
              <w:pStyle w:val="BodyTex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53518E" w:rsidRPr="00B9199C" w14:paraId="08D0C4CC" w14:textId="77777777" w:rsidTr="007923DD">
        <w:trPr>
          <w:trHeight w:val="273"/>
        </w:trPr>
        <w:tc>
          <w:tcPr>
            <w:tcW w:w="1843" w:type="dxa"/>
            <w:shd w:val="clear" w:color="auto" w:fill="79FFF9" w:themeFill="accent3" w:themeFillTint="66"/>
          </w:tcPr>
          <w:p w14:paraId="59C6D3ED"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Opportunities:</w:t>
            </w:r>
          </w:p>
        </w:tc>
        <w:tc>
          <w:tcPr>
            <w:tcW w:w="7648" w:type="dxa"/>
          </w:tcPr>
          <w:p w14:paraId="208420F7" w14:textId="77777777" w:rsidR="0053518E" w:rsidRDefault="0053518E" w:rsidP="00F936CF">
            <w:pPr>
              <w:pStyle w:val="BodyTex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13351AA" w14:textId="792099E3" w:rsidR="0053518E" w:rsidRPr="00B9199C" w:rsidRDefault="0053518E" w:rsidP="00F936CF">
            <w:pPr>
              <w:pStyle w:val="BodyText"/>
              <w:spacing w:line="240" w:lineRule="auto"/>
              <w:rPr>
                <w:rFonts w:eastAsiaTheme="minorEastAsia" w:cstheme="minorHAnsi"/>
                <w:sz w:val="20"/>
                <w:szCs w:val="20"/>
                <w:lang w:eastAsia="zh-CN"/>
              </w:rPr>
            </w:pPr>
          </w:p>
        </w:tc>
      </w:tr>
      <w:tr w:rsidR="0053518E" w:rsidRPr="00B9199C" w14:paraId="6B6B4168" w14:textId="77777777" w:rsidTr="003A6E86">
        <w:trPr>
          <w:trHeight w:val="765"/>
        </w:trPr>
        <w:tc>
          <w:tcPr>
            <w:tcW w:w="1843" w:type="dxa"/>
            <w:shd w:val="clear" w:color="auto" w:fill="79FFF9" w:themeFill="accent3" w:themeFillTint="66"/>
          </w:tcPr>
          <w:p w14:paraId="4C1A7803"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7B0E3745" w14:textId="0AFBF395" w:rsidR="0053518E" w:rsidRPr="00B9199C" w:rsidRDefault="0053518E" w:rsidP="00F936CF">
            <w:pPr>
              <w:pStyle w:val="BodyText"/>
              <w:spacing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31" w:name="_Toc84421377"/>
      <w:r w:rsidRPr="00FA62E2">
        <w:t>Sea Traffic Management</w:t>
      </w:r>
      <w:bookmarkEnd w:id="31"/>
      <w:r w:rsidRPr="00FA62E2">
        <w:t xml:space="preserve"> </w:t>
      </w:r>
    </w:p>
    <w:p w14:paraId="52AB12CB" w14:textId="77777777" w:rsidR="00B25D74" w:rsidRPr="00B25D74" w:rsidRDefault="00B25D74" w:rsidP="00B25D74">
      <w:pPr>
        <w:pStyle w:val="Heading2separationline"/>
      </w:pPr>
    </w:p>
    <w:p w14:paraId="0824C5A2" w14:textId="20C320EE" w:rsidR="008100F4" w:rsidRDefault="008100F4" w:rsidP="00CF4D8A">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lastRenderedPageBreak/>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32" w:name="_Toc84421378"/>
      <w:r w:rsidRPr="004F4806">
        <w:t>Marine Spatial Planning</w:t>
      </w:r>
      <w:bookmarkEnd w:id="32"/>
    </w:p>
    <w:p w14:paraId="1BF32273" w14:textId="77777777" w:rsidR="00B25D74" w:rsidRPr="00B25D74" w:rsidRDefault="00B25D74" w:rsidP="00B25D74">
      <w:pPr>
        <w:pStyle w:val="Heading2separationline"/>
      </w:pP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FB94DA6" w14:textId="77777777" w:rsidR="004F4806" w:rsidRDefault="004F4806" w:rsidP="00CE4702">
      <w:pPr>
        <w:pStyle w:val="Heading3"/>
      </w:pPr>
      <w:bookmarkStart w:id="33" w:name="_Toc84421379"/>
      <w:r w:rsidRPr="004F4806">
        <w:t>Interacting Objects</w:t>
      </w:r>
      <w:bookmarkEnd w:id="33"/>
    </w:p>
    <w:p w14:paraId="12E4B6BE" w14:textId="77777777" w:rsidR="004F4806" w:rsidRPr="00B25D74" w:rsidRDefault="004F4806" w:rsidP="004F4806">
      <w:pPr>
        <w:pStyle w:val="Heading2separationline"/>
      </w:pPr>
    </w:p>
    <w:p w14:paraId="127660AE" w14:textId="0242ED2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1843"/>
        <w:gridCol w:w="7648"/>
      </w:tblGrid>
      <w:tr w:rsidR="00402DAB" w:rsidRPr="00B9199C" w14:paraId="06D028DB" w14:textId="77777777" w:rsidTr="00E84620">
        <w:trPr>
          <w:trHeight w:val="593"/>
        </w:trPr>
        <w:tc>
          <w:tcPr>
            <w:tcW w:w="1843" w:type="dxa"/>
            <w:shd w:val="clear" w:color="auto" w:fill="79FFF9" w:themeFill="accent3" w:themeFillTint="66"/>
          </w:tcPr>
          <w:p w14:paraId="2F37D39B"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7B1B9238" w14:textId="77777777" w:rsidR="00E84620" w:rsidRPr="00100CAE" w:rsidRDefault="00402DAB" w:rsidP="00E84620">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will interact with various objects within the VTS Area that will transmit information digitally to arriving ships.   VTS Systems will monitor and record digital data transmissions from the various objects and provide information to support the VTS Operator’s role. </w:t>
            </w:r>
          </w:p>
          <w:p w14:paraId="0BBDAE30" w14:textId="385C1963" w:rsidR="00402DAB" w:rsidRPr="003A6E86" w:rsidRDefault="00402DAB" w:rsidP="00E84620">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w:t>
            </w:r>
            <w:r w:rsidR="00E84620" w:rsidRPr="00100CAE">
              <w:rPr>
                <w:rFonts w:cstheme="minorHAnsi"/>
                <w:bCs/>
                <w:color w:val="000000" w:themeColor="text1"/>
                <w:sz w:val="20"/>
                <w:szCs w:val="20"/>
                <w:lang w:val="en-US" w:eastAsia="zh-CN"/>
              </w:rPr>
              <w:t xml:space="preserve">Standards such as </w:t>
            </w:r>
            <w:r w:rsidRPr="00100CAE">
              <w:rPr>
                <w:rFonts w:cstheme="minorHAnsi"/>
                <w:bCs/>
                <w:color w:val="000000" w:themeColor="text1"/>
                <w:sz w:val="20"/>
                <w:szCs w:val="20"/>
                <w:lang w:val="en-US" w:eastAsia="zh-CN"/>
              </w:rPr>
              <w:t>“S-100 standards”</w:t>
            </w:r>
            <w:r w:rsidR="00E84620" w:rsidRPr="00100CAE">
              <w:rPr>
                <w:rFonts w:cstheme="minorHAnsi"/>
                <w:bCs/>
                <w:color w:val="000000" w:themeColor="text1"/>
                <w:sz w:val="20"/>
                <w:szCs w:val="20"/>
                <w:lang w:val="en-US" w:eastAsia="zh-CN"/>
              </w:rPr>
              <w:t xml:space="preserve"> </w:t>
            </w:r>
            <w:r w:rsidRPr="00100CAE">
              <w:rPr>
                <w:rFonts w:cstheme="minorHAnsi"/>
                <w:bCs/>
                <w:color w:val="000000" w:themeColor="text1"/>
                <w:sz w:val="20"/>
                <w:szCs w:val="20"/>
                <w:lang w:val="en-US" w:eastAsia="zh-CN"/>
              </w:rPr>
              <w:t xml:space="preserve">will enable systems to system communication and with interacting objects </w:t>
            </w:r>
          </w:p>
        </w:tc>
      </w:tr>
      <w:tr w:rsidR="00402DAB" w:rsidRPr="00B9199C" w14:paraId="3D67BE20" w14:textId="77777777" w:rsidTr="00E84620">
        <w:trPr>
          <w:trHeight w:val="419"/>
        </w:trPr>
        <w:tc>
          <w:tcPr>
            <w:tcW w:w="1843" w:type="dxa"/>
            <w:shd w:val="clear" w:color="auto" w:fill="79FFF9" w:themeFill="accent3" w:themeFillTint="66"/>
          </w:tcPr>
          <w:p w14:paraId="7ABBFC9F" w14:textId="77777777" w:rsidR="00402DAB" w:rsidRPr="00B9199C" w:rsidRDefault="00402DAB" w:rsidP="00E84620">
            <w:pPr>
              <w:pStyle w:val="BodyText"/>
              <w:rPr>
                <w:rFonts w:cstheme="minorHAnsi"/>
                <w:b/>
                <w:sz w:val="20"/>
                <w:szCs w:val="20"/>
              </w:rPr>
            </w:pPr>
            <w:r w:rsidRPr="00B9199C">
              <w:rPr>
                <w:rFonts w:cstheme="minorHAnsi"/>
                <w:b/>
                <w:sz w:val="20"/>
                <w:szCs w:val="20"/>
              </w:rPr>
              <w:t>Key References:</w:t>
            </w:r>
          </w:p>
        </w:tc>
        <w:tc>
          <w:tcPr>
            <w:tcW w:w="7648" w:type="dxa"/>
          </w:tcPr>
          <w:p w14:paraId="18D76044" w14:textId="77777777" w:rsidR="00402DAB" w:rsidRDefault="00402DAB" w:rsidP="00E84620">
            <w:pPr>
              <w:pStyle w:val="BodyText"/>
            </w:pPr>
            <w:r>
              <w:t xml:space="preserve">IHO </w:t>
            </w:r>
            <w:r w:rsidRPr="002B0E65">
              <w:t>S-100 Universal Hydrographic Data Model</w:t>
            </w:r>
          </w:p>
          <w:p w14:paraId="1994D7F6" w14:textId="77777777" w:rsidR="00402DAB" w:rsidRDefault="00402DAB" w:rsidP="00E84620">
            <w:pPr>
              <w:pStyle w:val="BodyText"/>
            </w:pPr>
            <w:r>
              <w:t xml:space="preserve">IMO-FAL </w:t>
            </w:r>
            <w:r w:rsidRPr="002B0E65">
              <w:t>Maritime single window (MSW)</w:t>
            </w:r>
          </w:p>
          <w:p w14:paraId="7E2DC83D" w14:textId="77777777" w:rsidR="00402DAB" w:rsidRPr="002B0E65" w:rsidRDefault="00402DAB" w:rsidP="00E84620">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402DAB" w:rsidRPr="00B9199C" w14:paraId="385232E3" w14:textId="77777777" w:rsidTr="00100CAE">
        <w:trPr>
          <w:trHeight w:val="4318"/>
        </w:trPr>
        <w:tc>
          <w:tcPr>
            <w:tcW w:w="1843" w:type="dxa"/>
            <w:shd w:val="clear" w:color="auto" w:fill="79FFF9" w:themeFill="accent3" w:themeFillTint="66"/>
          </w:tcPr>
          <w:p w14:paraId="4FF5B61A" w14:textId="77777777" w:rsidR="00402DAB" w:rsidRPr="00B9199C" w:rsidRDefault="00402DAB" w:rsidP="00E84620">
            <w:pPr>
              <w:pStyle w:val="BodyText"/>
              <w:rPr>
                <w:rFonts w:cstheme="minorHAnsi"/>
                <w:b/>
                <w:sz w:val="20"/>
                <w:szCs w:val="20"/>
              </w:rPr>
            </w:pPr>
            <w:r w:rsidRPr="00B9199C">
              <w:rPr>
                <w:rFonts w:cstheme="minorHAnsi"/>
                <w:b/>
                <w:sz w:val="20"/>
                <w:szCs w:val="20"/>
              </w:rPr>
              <w:lastRenderedPageBreak/>
              <w:t>Potential Impact/s:</w:t>
            </w:r>
          </w:p>
        </w:tc>
        <w:tc>
          <w:tcPr>
            <w:tcW w:w="7648" w:type="dxa"/>
          </w:tcPr>
          <w:p w14:paraId="2057F38A" w14:textId="77777777" w:rsidR="00402DAB" w:rsidRDefault="00402DAB" w:rsidP="00E84620">
            <w:pPr>
              <w:pStyle w:val="BodyText"/>
              <w:spacing w:before="60" w:after="60" w:line="240" w:lineRule="auto"/>
            </w:pPr>
            <w:r>
              <w:t>IMO performance standards are needed to support the operation of those technical standards and to harmonize their implementation worldwide.</w:t>
            </w:r>
          </w:p>
          <w:p w14:paraId="6926C4C8" w14:textId="77777777" w:rsidR="00402DAB" w:rsidRPr="00370D16" w:rsidRDefault="00402DAB" w:rsidP="00E84620">
            <w:pPr>
              <w:pStyle w:val="BodyText"/>
              <w:spacing w:before="60" w:after="60" w:line="240" w:lineRule="auto"/>
            </w:pPr>
            <w:r w:rsidRPr="00370D16">
              <w:t xml:space="preserve">Objects do not necessarily communicate with each other by sharing messages only. It requires technology and standardization to create an infrastructure where objects </w:t>
            </w:r>
            <w:proofErr w:type="gramStart"/>
            <w:r w:rsidRPr="00370D16">
              <w:t>are able to</w:t>
            </w:r>
            <w:proofErr w:type="gramEnd"/>
            <w:r w:rsidRPr="00370D16">
              <w:t xml:space="preserve"> interact with each other. Intelligence will be added to the ecosystem. They communicate with each other in a way that allows them to specify what is </w:t>
            </w:r>
            <w:proofErr w:type="gramStart"/>
            <w:r w:rsidRPr="00370D16">
              <w:t>required, but</w:t>
            </w:r>
            <w:proofErr w:type="gramEnd"/>
            <w:r w:rsidRPr="00370D16">
              <w:t xml:space="preserve"> leaves the implementation of that behaviour to the receiving object. At the end intelligence will be added to the ecosystem to make decisions.</w:t>
            </w:r>
          </w:p>
          <w:p w14:paraId="0F5809B8" w14:textId="77777777" w:rsidR="00402DAB" w:rsidRDefault="00402DAB" w:rsidP="00E84620">
            <w:pPr>
              <w:pStyle w:val="BodyText"/>
              <w:spacing w:before="60" w:after="60" w:line="240" w:lineRule="auto"/>
            </w:pPr>
            <w:r w:rsidRPr="00370D16">
              <w:t>For example sharing voyage plans via the S-421 developed by the International Electrotechnical Commission (IEC</w:t>
            </w:r>
            <w:proofErr w:type="gramStart"/>
            <w:r w:rsidRPr="00370D16">
              <w:t>) .</w:t>
            </w:r>
            <w:proofErr w:type="gramEnd"/>
            <w:r w:rsidRPr="00370D16">
              <w:t xml:space="preserve"> Voyage plans are a key element of shipping and can be used to optimize safety and processes, as well as for the interaction of participants and stakeholders. The central element of the voyage plan is a route.</w:t>
            </w:r>
          </w:p>
          <w:p w14:paraId="3F79A23F" w14:textId="4AF99066" w:rsidR="00402DAB" w:rsidRPr="00370D16" w:rsidRDefault="00402DAB" w:rsidP="00E84620">
            <w:pPr>
              <w:pStyle w:val="BodyText"/>
              <w:spacing w:before="60" w:after="60" w:line="240" w:lineRule="auto"/>
            </w:pPr>
            <w:r>
              <w:t>The more intense communication from ship to shore will give options for</w:t>
            </w:r>
            <w:r w:rsidR="00FE5525">
              <w:t xml:space="preserve"> </w:t>
            </w:r>
            <w:r w:rsidR="00FE5525" w:rsidRPr="00FE5525">
              <w:rPr>
                <w:highlight w:val="yellow"/>
              </w:rPr>
              <w:t>?????</w:t>
            </w:r>
          </w:p>
        </w:tc>
      </w:tr>
      <w:tr w:rsidR="00402DAB" w:rsidRPr="00B9199C" w14:paraId="091E798F" w14:textId="77777777" w:rsidTr="00E84620">
        <w:trPr>
          <w:trHeight w:val="404"/>
        </w:trPr>
        <w:tc>
          <w:tcPr>
            <w:tcW w:w="1843" w:type="dxa"/>
            <w:shd w:val="clear" w:color="auto" w:fill="79FFF9" w:themeFill="accent3" w:themeFillTint="66"/>
          </w:tcPr>
          <w:p w14:paraId="44770CCD"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7AD68864" w14:textId="77777777" w:rsidR="00402DAB" w:rsidRDefault="00402DAB" w:rsidP="00E84620">
            <w:pPr>
              <w:pStyle w:val="BodyText"/>
            </w:pPr>
            <w:r>
              <w:t xml:space="preserve">Considering that the technical standards for digital route exchange are being developed by the IEC and that the IHO has declared 2020-2030 the "S-100 Implementation Decade", </w:t>
            </w:r>
          </w:p>
          <w:p w14:paraId="2632E240" w14:textId="792AD266" w:rsidR="00FE5525" w:rsidRPr="00B9199C" w:rsidRDefault="00FE5525" w:rsidP="00E84620">
            <w:pPr>
              <w:pStyle w:val="BodyText"/>
              <w:rPr>
                <w:rFonts w:cstheme="minorHAnsi"/>
                <w:sz w:val="20"/>
                <w:szCs w:val="20"/>
              </w:rPr>
            </w:pPr>
          </w:p>
        </w:tc>
      </w:tr>
      <w:tr w:rsidR="00402DAB" w:rsidRPr="00B9199C" w14:paraId="63982113" w14:textId="77777777" w:rsidTr="00E84620">
        <w:trPr>
          <w:trHeight w:val="355"/>
        </w:trPr>
        <w:tc>
          <w:tcPr>
            <w:tcW w:w="1843" w:type="dxa"/>
            <w:shd w:val="clear" w:color="auto" w:fill="79FFF9" w:themeFill="accent3" w:themeFillTint="66"/>
          </w:tcPr>
          <w:p w14:paraId="712A2149"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784BF284" w14:textId="70FA362E"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E84620">
              <w:rPr>
                <w:rFonts w:cstheme="minorHAnsi"/>
                <w:sz w:val="20"/>
                <w:szCs w:val="20"/>
              </w:rPr>
              <w:t>s</w:t>
            </w:r>
            <w:r>
              <w:rPr>
                <w:rFonts w:cstheme="minorHAnsi"/>
                <w:sz w:val="20"/>
                <w:szCs w:val="20"/>
              </w:rPr>
              <w:t xml:space="preserve">) </w:t>
            </w:r>
          </w:p>
          <w:p w14:paraId="49FD6923" w14:textId="7FC0C0BF" w:rsidR="00E84620" w:rsidRDefault="00E84620" w:rsidP="00E84620">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04CEF3D1" w14:textId="77777777" w:rsidR="00402DAB"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w:t>
            </w:r>
          </w:p>
          <w:p w14:paraId="14A39BAE" w14:textId="07ADFD83" w:rsidR="00E84620" w:rsidRPr="00B9199C" w:rsidRDefault="00E84620" w:rsidP="00E84620">
            <w:pPr>
              <w:pStyle w:val="BodyText"/>
              <w:spacing w:before="60" w:after="60" w:line="240" w:lineRule="auto"/>
              <w:rPr>
                <w:rFonts w:cstheme="minorHAnsi"/>
                <w:sz w:val="20"/>
                <w:szCs w:val="20"/>
              </w:rPr>
            </w:pPr>
            <w:r>
              <w:rPr>
                <w:rFonts w:cstheme="minorHAnsi"/>
                <w:sz w:val="20"/>
                <w:szCs w:val="20"/>
              </w:rPr>
              <w:t>Maritime Data Communication Systems</w:t>
            </w:r>
          </w:p>
        </w:tc>
      </w:tr>
      <w:tr w:rsidR="00402DAB" w:rsidRPr="00B9199C" w14:paraId="2E76C6DC" w14:textId="77777777" w:rsidTr="00E84620">
        <w:trPr>
          <w:trHeight w:val="404"/>
        </w:trPr>
        <w:tc>
          <w:tcPr>
            <w:tcW w:w="1843" w:type="dxa"/>
            <w:shd w:val="clear" w:color="auto" w:fill="79FFF9" w:themeFill="accent3" w:themeFillTint="66"/>
          </w:tcPr>
          <w:p w14:paraId="5E39BEF3"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685F6371"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p>
        </w:tc>
      </w:tr>
      <w:tr w:rsidR="00402DAB" w:rsidRPr="00B9199C" w14:paraId="100E3DEA" w14:textId="77777777" w:rsidTr="00E84620">
        <w:trPr>
          <w:trHeight w:val="765"/>
        </w:trPr>
        <w:tc>
          <w:tcPr>
            <w:tcW w:w="1843" w:type="dxa"/>
            <w:shd w:val="clear" w:color="auto" w:fill="79FFF9" w:themeFill="accent3" w:themeFillTint="66"/>
          </w:tcPr>
          <w:p w14:paraId="1DB7B37A"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B6D02B9" w14:textId="5AB9F1D7" w:rsidR="00402DAB" w:rsidRPr="00B9199C" w:rsidRDefault="00402DAB" w:rsidP="00E84620">
            <w:pPr>
              <w:pStyle w:val="BodyText"/>
              <w:spacing w:before="60" w:after="60" w:line="240" w:lineRule="auto"/>
              <w:rPr>
                <w:rFonts w:cstheme="minorHAnsi"/>
                <w:sz w:val="20"/>
                <w:szCs w:val="20"/>
              </w:rPr>
            </w:pPr>
          </w:p>
        </w:tc>
      </w:tr>
    </w:tbl>
    <w:p w14:paraId="5C910633" w14:textId="77777777" w:rsidR="00402DAB" w:rsidRDefault="00402DAB" w:rsidP="004F4806">
      <w:pPr>
        <w:pStyle w:val="BodyText"/>
      </w:pPr>
    </w:p>
    <w:p w14:paraId="480B734C" w14:textId="77777777" w:rsidR="003A6E86" w:rsidRDefault="003A6E86" w:rsidP="004F4806">
      <w:pPr>
        <w:pStyle w:val="BodyText"/>
      </w:pPr>
    </w:p>
    <w:p w14:paraId="7682E26D" w14:textId="77777777" w:rsidR="00E84620" w:rsidRDefault="00E84620">
      <w:pPr>
        <w:spacing w:after="200" w:line="276" w:lineRule="auto"/>
        <w:rPr>
          <w:rFonts w:asciiTheme="majorHAnsi" w:eastAsiaTheme="majorEastAsia" w:hAnsiTheme="majorHAnsi" w:cstheme="majorBidi"/>
          <w:b/>
          <w:bCs/>
          <w:smallCaps/>
          <w:color w:val="407EC9"/>
          <w:sz w:val="22"/>
        </w:rPr>
      </w:pPr>
      <w:r>
        <w:br w:type="page"/>
      </w:r>
    </w:p>
    <w:p w14:paraId="6267AD21" w14:textId="47901E99" w:rsidR="004F4806" w:rsidRDefault="004F4806" w:rsidP="00CE4702">
      <w:pPr>
        <w:pStyle w:val="Heading3"/>
      </w:pPr>
      <w:bookmarkStart w:id="34" w:name="_Hlk83927824"/>
      <w:bookmarkStart w:id="35" w:name="_Toc84421380"/>
      <w:r w:rsidRPr="004F4806">
        <w:lastRenderedPageBreak/>
        <w:t>Digital situational awareness / Common Situational awareness</w:t>
      </w:r>
      <w:r w:rsidR="00C8799D">
        <w:t xml:space="preserve"> </w:t>
      </w:r>
      <w:r w:rsidR="00C8799D" w:rsidRPr="00C8799D">
        <w:rPr>
          <w:highlight w:val="yellow"/>
        </w:rPr>
        <w:t>[Situational Awareness and Common Operational Picture (COP)]</w:t>
      </w:r>
      <w:bookmarkEnd w:id="35"/>
    </w:p>
    <w:bookmarkEnd w:id="34"/>
    <w:p w14:paraId="3E69B47D" w14:textId="77777777" w:rsidR="004F4806" w:rsidRPr="00B25D74" w:rsidRDefault="004F4806" w:rsidP="004F4806">
      <w:pPr>
        <w:pStyle w:val="Heading2separationline"/>
      </w:pPr>
    </w:p>
    <w:p w14:paraId="6EDBF7DB" w14:textId="490A7930" w:rsidR="00C8799D" w:rsidRPr="00C8799D" w:rsidRDefault="00C8799D" w:rsidP="00C8799D">
      <w:pPr>
        <w:pStyle w:val="BodyText"/>
        <w:rPr>
          <w:highlight w:val="yellow"/>
        </w:rPr>
      </w:pPr>
      <w:r w:rsidRPr="00C8799D">
        <w:rPr>
          <w:highlight w:val="yellow"/>
        </w:rPr>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07C08160" w14:textId="77777777" w:rsidR="00C8799D" w:rsidRPr="00C8799D" w:rsidRDefault="00C8799D" w:rsidP="00C8799D">
      <w:pPr>
        <w:pStyle w:val="BodyText"/>
        <w:rPr>
          <w:highlight w:val="yellow"/>
        </w:rPr>
      </w:pPr>
      <w:r w:rsidRPr="00C8799D">
        <w:rPr>
          <w:highlight w:val="yellow"/>
        </w:rPr>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7F2FFA3E" w14:textId="77777777" w:rsidR="00C8799D" w:rsidRPr="00C8799D" w:rsidRDefault="00C8799D" w:rsidP="00C8799D">
      <w:pPr>
        <w:pStyle w:val="BodyText"/>
        <w:rPr>
          <w:highlight w:val="yellow"/>
        </w:rPr>
      </w:pPr>
      <w:r w:rsidRPr="00C8799D">
        <w:rPr>
          <w:highlight w:val="yellow"/>
        </w:rPr>
        <w:t xml:space="preserve">Additionally, it is acknowledged that the training, </w:t>
      </w:r>
      <w:proofErr w:type="gramStart"/>
      <w:r w:rsidRPr="00C8799D">
        <w:rPr>
          <w:highlight w:val="yellow"/>
        </w:rPr>
        <w:t>experience</w:t>
      </w:r>
      <w:proofErr w:type="gramEnd"/>
      <w:r w:rsidRPr="00C8799D">
        <w:rPr>
          <w:highlight w:val="yellow"/>
        </w:rPr>
        <w:t xml:space="preserv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6EA00977" w14:textId="77777777" w:rsidR="00C8799D" w:rsidRPr="00C8799D" w:rsidRDefault="00C8799D" w:rsidP="00C8799D">
      <w:pPr>
        <w:pStyle w:val="BodyText"/>
        <w:rPr>
          <w:highlight w:val="yellow"/>
        </w:rPr>
      </w:pPr>
      <w:r w:rsidRPr="00C8799D">
        <w:rPr>
          <w:highlight w:val="yellow"/>
        </w:rPr>
        <w:t>Thus, complete situational awareness is a collective goal to be achieved.  In practice, the broader maritime community collaborates to define a consensus regarding:</w:t>
      </w:r>
    </w:p>
    <w:p w14:paraId="0C981EA2" w14:textId="77777777" w:rsidR="00C8799D" w:rsidRPr="00C8799D" w:rsidRDefault="00C8799D" w:rsidP="00C8799D">
      <w:pPr>
        <w:pStyle w:val="BodyText"/>
        <w:rPr>
          <w:highlight w:val="yellow"/>
        </w:rPr>
      </w:pPr>
      <w:r w:rsidRPr="00C8799D">
        <w:rPr>
          <w:highlight w:val="yellow"/>
        </w:rPr>
        <w:t>•</w:t>
      </w:r>
      <w:r w:rsidRPr="00C8799D">
        <w:rPr>
          <w:highlight w:val="yellow"/>
        </w:rPr>
        <w:tab/>
        <w:t>the data sufficient to support situational awareness,</w:t>
      </w:r>
    </w:p>
    <w:p w14:paraId="42DBDED4" w14:textId="77777777" w:rsidR="00C8799D" w:rsidRPr="00C8799D" w:rsidRDefault="00C8799D" w:rsidP="00C8799D">
      <w:pPr>
        <w:pStyle w:val="BodyText"/>
        <w:rPr>
          <w:highlight w:val="yellow"/>
        </w:rPr>
      </w:pPr>
      <w:r w:rsidRPr="00C8799D">
        <w:rPr>
          <w:highlight w:val="yellow"/>
        </w:rPr>
        <w:t>•</w:t>
      </w:r>
      <w:r w:rsidRPr="00C8799D">
        <w:rPr>
          <w:highlight w:val="yellow"/>
        </w:rPr>
        <w:tab/>
        <w:t>the means for sensing, communicating, and sharing the data,</w:t>
      </w:r>
    </w:p>
    <w:p w14:paraId="08004AC7" w14:textId="77777777" w:rsidR="00C8799D" w:rsidRPr="00C8799D" w:rsidRDefault="00C8799D" w:rsidP="00C8799D">
      <w:pPr>
        <w:pStyle w:val="BodyText"/>
        <w:rPr>
          <w:highlight w:val="yellow"/>
        </w:rPr>
      </w:pPr>
      <w:r w:rsidRPr="00C8799D">
        <w:rPr>
          <w:highlight w:val="yellow"/>
        </w:rPr>
        <w:t>•</w:t>
      </w:r>
      <w:r w:rsidRPr="00C8799D">
        <w:rPr>
          <w:highlight w:val="yellow"/>
        </w:rPr>
        <w:tab/>
        <w:t>effective tools for display and interpretation of the data,</w:t>
      </w:r>
    </w:p>
    <w:p w14:paraId="0E416D04" w14:textId="77777777" w:rsidR="00C8799D" w:rsidRPr="00C8799D" w:rsidRDefault="00C8799D" w:rsidP="00C8799D">
      <w:pPr>
        <w:pStyle w:val="BodyText"/>
        <w:rPr>
          <w:highlight w:val="yellow"/>
        </w:rPr>
      </w:pPr>
      <w:r w:rsidRPr="00C8799D">
        <w:rPr>
          <w:highlight w:val="yellow"/>
        </w:rPr>
        <w:t>•</w:t>
      </w:r>
      <w:r w:rsidRPr="00C8799D">
        <w:rPr>
          <w:highlight w:val="yellow"/>
        </w:rPr>
        <w:tab/>
        <w:t>the training required to prepare mariners to understand and use the data.</w:t>
      </w:r>
    </w:p>
    <w:p w14:paraId="7EFFF92F" w14:textId="77777777" w:rsidR="00C8799D" w:rsidRPr="00C8799D" w:rsidRDefault="00C8799D" w:rsidP="00C8799D">
      <w:pPr>
        <w:pStyle w:val="BodyText"/>
        <w:rPr>
          <w:highlight w:val="yellow"/>
        </w:rPr>
      </w:pPr>
      <w:r w:rsidRPr="00C8799D">
        <w:rPr>
          <w:highlight w:val="yellow"/>
        </w:rPr>
        <w:t xml:space="preserve">Based on this consensus, maritime authorities, standards organizations, </w:t>
      </w:r>
      <w:proofErr w:type="gramStart"/>
      <w:r w:rsidRPr="00C8799D">
        <w:rPr>
          <w:highlight w:val="yellow"/>
        </w:rPr>
        <w:t>shipbuilders</w:t>
      </w:r>
      <w:proofErr w:type="gramEnd"/>
      <w:r w:rsidRPr="00C8799D">
        <w:rPr>
          <w:highlight w:val="yellow"/>
        </w:rPr>
        <w:t xml:space="preserve"> and system developers collaborate to regulate, standardize, design, build and install the sensors, displays, networks and communications to provide the mariner with a “Common Operational Picture (COP)” as a means to achieving situational awareness.</w:t>
      </w:r>
    </w:p>
    <w:p w14:paraId="2C0C342B" w14:textId="3D076BE6" w:rsidR="00B60E72" w:rsidRDefault="00C8799D" w:rsidP="00C8799D">
      <w:pPr>
        <w:pStyle w:val="BodyText"/>
      </w:pPr>
      <w:r w:rsidRPr="00C8799D">
        <w:rPr>
          <w:highlight w:val="yellow"/>
        </w:rPr>
        <w:t xml:space="preserve">As we embrace the digitalization of the maritime industry and look toward the future maritime ecosystem including MASS, the community’s consensus on the data, means, interpretation and training will evolve.  </w:t>
      </w:r>
      <w:proofErr w:type="gramStart"/>
      <w:r w:rsidRPr="00C8799D">
        <w:rPr>
          <w:highlight w:val="yellow"/>
        </w:rPr>
        <w:t>It is clear that expanding</w:t>
      </w:r>
      <w:proofErr w:type="gramEnd"/>
      <w:r w:rsidRPr="00C8799D">
        <w:rPr>
          <w:highlight w:val="yellow"/>
        </w:rPr>
        <w:t xml:space="preserve">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w:t>
      </w:r>
      <w:proofErr w:type="gramStart"/>
      <w:r w:rsidRPr="00C8799D">
        <w:rPr>
          <w:highlight w:val="yellow"/>
        </w:rPr>
        <w:t>experience</w:t>
      </w:r>
      <w:proofErr w:type="gramEnd"/>
      <w:r w:rsidRPr="00C8799D">
        <w:rPr>
          <w:highlight w:val="yellow"/>
        </w:rPr>
        <w:t xml:space="preserve"> and health of the particular “mariner” in command of the vessel</w:t>
      </w:r>
      <w:r>
        <w:t>.</w:t>
      </w:r>
    </w:p>
    <w:tbl>
      <w:tblPr>
        <w:tblStyle w:val="TableGrid"/>
        <w:tblW w:w="0" w:type="auto"/>
        <w:tblInd w:w="137" w:type="dxa"/>
        <w:tblLook w:val="04A0" w:firstRow="1" w:lastRow="0" w:firstColumn="1" w:lastColumn="0" w:noHBand="0" w:noVBand="1"/>
      </w:tblPr>
      <w:tblGrid>
        <w:gridCol w:w="1843"/>
        <w:gridCol w:w="7648"/>
      </w:tblGrid>
      <w:tr w:rsidR="00402DAB" w:rsidRPr="00B9199C" w14:paraId="4DBEAAAD" w14:textId="77777777" w:rsidTr="00710E03">
        <w:trPr>
          <w:trHeight w:val="593"/>
        </w:trPr>
        <w:tc>
          <w:tcPr>
            <w:tcW w:w="1843" w:type="dxa"/>
            <w:shd w:val="clear" w:color="auto" w:fill="79FFF9" w:themeFill="accent3" w:themeFillTint="66"/>
          </w:tcPr>
          <w:p w14:paraId="1E2B5372"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auto"/>
          </w:tcPr>
          <w:p w14:paraId="4852FC01" w14:textId="77777777" w:rsidR="00710E03" w:rsidRPr="00987B37" w:rsidRDefault="00710E03" w:rsidP="00710E03">
            <w:pPr>
              <w:pStyle w:val="BodyText"/>
              <w:rPr>
                <w:rFonts w:cstheme="minorHAnsi"/>
                <w:bCs/>
                <w:color w:val="000000" w:themeColor="text1"/>
                <w:sz w:val="20"/>
                <w:szCs w:val="20"/>
                <w:highlight w:val="yellow"/>
                <w:lang w:val="en-US" w:eastAsia="zh-CN"/>
              </w:rPr>
            </w:pPr>
            <w:r w:rsidRPr="00987B37">
              <w:rPr>
                <w:rFonts w:cstheme="minorHAnsi"/>
                <w:bCs/>
                <w:color w:val="000000" w:themeColor="text1"/>
                <w:sz w:val="20"/>
                <w:szCs w:val="20"/>
                <w:highlight w:val="yellow"/>
                <w:lang w:val="en-US" w:eastAsia="zh-CN"/>
              </w:rPr>
              <w:t>Future VTS will be able to share its ‘Operational Picture’ or selected elements of its operational picture with other VTS Providers, Remote Control Centers, Pilots, Masters and MASS to improve situational awareness.</w:t>
            </w:r>
          </w:p>
          <w:p w14:paraId="329A93D9" w14:textId="77777777" w:rsidR="00710E03" w:rsidRPr="00987B37" w:rsidRDefault="00710E03" w:rsidP="00710E03">
            <w:pPr>
              <w:pStyle w:val="BodyText"/>
              <w:rPr>
                <w:rFonts w:cstheme="minorHAnsi"/>
                <w:bCs/>
                <w:color w:val="000000" w:themeColor="text1"/>
                <w:sz w:val="20"/>
                <w:szCs w:val="20"/>
                <w:highlight w:val="yellow"/>
                <w:lang w:val="en-US" w:eastAsia="zh-CN"/>
              </w:rPr>
            </w:pPr>
            <w:r w:rsidRPr="00987B37">
              <w:rPr>
                <w:rFonts w:cstheme="minorHAnsi"/>
                <w:bCs/>
                <w:color w:val="000000" w:themeColor="text1"/>
                <w:sz w:val="20"/>
                <w:szCs w:val="20"/>
                <w:highlight w:val="yellow"/>
                <w:lang w:val="en-US" w:eastAsia="zh-CN"/>
              </w:rPr>
              <w:t xml:space="preserve">Given the adoption of the S-100 Universal Hydrographic Model, development of S-200 Maritime Service applications and the expanding means for digital data exchange ship-to-ship and between ship-shore (e.g., VDE-TER, VDE-SAT and ASM), future VTS will have the </w:t>
            </w:r>
            <w:r w:rsidRPr="00987B37">
              <w:rPr>
                <w:rFonts w:cstheme="minorHAnsi"/>
                <w:bCs/>
                <w:color w:val="000000" w:themeColor="text1"/>
                <w:sz w:val="20"/>
                <w:szCs w:val="20"/>
                <w:highlight w:val="yellow"/>
                <w:lang w:val="en-US" w:eastAsia="zh-CN"/>
              </w:rPr>
              <w:lastRenderedPageBreak/>
              <w:t>ability to share and receive digital data to support a common operational picture amongst waterway users and allied services.</w:t>
            </w:r>
          </w:p>
          <w:p w14:paraId="7D4EA937" w14:textId="6F26B901" w:rsidR="00402DAB" w:rsidRPr="003A6E86" w:rsidRDefault="00710E03" w:rsidP="00710E03">
            <w:pPr>
              <w:pStyle w:val="BodyText"/>
              <w:rPr>
                <w:rFonts w:cstheme="minorHAnsi"/>
                <w:bCs/>
                <w:color w:val="000000" w:themeColor="text1"/>
                <w:sz w:val="20"/>
                <w:szCs w:val="20"/>
                <w:highlight w:val="yellow"/>
                <w:lang w:val="en-US" w:eastAsia="zh-CN"/>
              </w:rPr>
            </w:pPr>
            <w:r w:rsidRPr="00987B37">
              <w:rPr>
                <w:rFonts w:cstheme="minorHAnsi"/>
                <w:bCs/>
                <w:color w:val="000000" w:themeColor="text1"/>
                <w:sz w:val="20"/>
                <w:szCs w:val="20"/>
                <w:highlight w:val="yellow"/>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402DAB" w:rsidRPr="00B9199C" w14:paraId="3FF37A30" w14:textId="77777777" w:rsidTr="00E84620">
        <w:trPr>
          <w:trHeight w:val="424"/>
        </w:trPr>
        <w:tc>
          <w:tcPr>
            <w:tcW w:w="1843" w:type="dxa"/>
            <w:shd w:val="clear" w:color="auto" w:fill="79FFF9" w:themeFill="accent3" w:themeFillTint="66"/>
          </w:tcPr>
          <w:p w14:paraId="26A686E4" w14:textId="77777777" w:rsidR="00402DAB" w:rsidRPr="00B9199C" w:rsidRDefault="00402DAB" w:rsidP="00E84620">
            <w:pPr>
              <w:pStyle w:val="BodyText"/>
              <w:rPr>
                <w:rFonts w:cstheme="minorHAnsi"/>
                <w:b/>
                <w:sz w:val="20"/>
                <w:szCs w:val="20"/>
              </w:rPr>
            </w:pPr>
            <w:r w:rsidRPr="00B9199C">
              <w:rPr>
                <w:rFonts w:cstheme="minorHAnsi"/>
                <w:b/>
                <w:sz w:val="20"/>
                <w:szCs w:val="20"/>
              </w:rPr>
              <w:lastRenderedPageBreak/>
              <w:t>Key References:</w:t>
            </w:r>
          </w:p>
        </w:tc>
        <w:tc>
          <w:tcPr>
            <w:tcW w:w="7648" w:type="dxa"/>
          </w:tcPr>
          <w:p w14:paraId="5D919CB6" w14:textId="77777777" w:rsidR="00402DAB" w:rsidRDefault="00402DAB" w:rsidP="00E84620">
            <w:pPr>
              <w:pStyle w:val="BodyText"/>
            </w:pPr>
            <w:r>
              <w:t xml:space="preserve">IHO </w:t>
            </w:r>
            <w:r w:rsidRPr="002B0E65">
              <w:t>S-100 Universal Hydrographic Data Model</w:t>
            </w:r>
          </w:p>
          <w:p w14:paraId="3635E1B0" w14:textId="77777777" w:rsidR="00402DAB" w:rsidRDefault="00402DAB" w:rsidP="00E84620">
            <w:pPr>
              <w:rPr>
                <w:rFonts w:eastAsiaTheme="minorEastAsia" w:cstheme="minorHAnsi"/>
                <w:sz w:val="20"/>
                <w:szCs w:val="20"/>
                <w:lang w:eastAsia="zh-CN"/>
              </w:rPr>
            </w:pPr>
            <w:r>
              <w:rPr>
                <w:rFonts w:eastAsiaTheme="minorEastAsia" w:cstheme="minorHAnsi"/>
                <w:sz w:val="20"/>
                <w:szCs w:val="20"/>
                <w:lang w:eastAsia="zh-CN"/>
              </w:rPr>
              <w:t xml:space="preserve">S-210 IVEF </w:t>
            </w:r>
          </w:p>
          <w:p w14:paraId="7E348587" w14:textId="72BD84A5" w:rsidR="00402DAB" w:rsidRPr="00B9199C" w:rsidRDefault="00402DAB" w:rsidP="00E84620">
            <w:pPr>
              <w:rPr>
                <w:rFonts w:eastAsiaTheme="minorEastAsia" w:cstheme="minorHAnsi"/>
                <w:sz w:val="20"/>
                <w:szCs w:val="20"/>
                <w:lang w:eastAsia="zh-CN"/>
              </w:rPr>
            </w:pPr>
            <w:r>
              <w:rPr>
                <w:rFonts w:eastAsiaTheme="minorEastAsia" w:cstheme="minorHAnsi"/>
                <w:sz w:val="20"/>
                <w:szCs w:val="20"/>
                <w:lang w:eastAsia="zh-CN"/>
              </w:rPr>
              <w:t>S-421 Route exchange</w:t>
            </w:r>
          </w:p>
        </w:tc>
      </w:tr>
      <w:tr w:rsidR="00402DAB" w:rsidRPr="00B9199C" w14:paraId="2C2AC75A" w14:textId="77777777" w:rsidTr="00E84620">
        <w:trPr>
          <w:trHeight w:val="402"/>
        </w:trPr>
        <w:tc>
          <w:tcPr>
            <w:tcW w:w="1843" w:type="dxa"/>
            <w:shd w:val="clear" w:color="auto" w:fill="79FFF9" w:themeFill="accent3" w:themeFillTint="66"/>
          </w:tcPr>
          <w:p w14:paraId="7AA35DDF" w14:textId="77777777" w:rsidR="00402DAB" w:rsidRPr="00B9199C" w:rsidRDefault="00402DAB" w:rsidP="00E84620">
            <w:pPr>
              <w:pStyle w:val="BodyText"/>
              <w:rPr>
                <w:rFonts w:cstheme="minorHAnsi"/>
                <w:b/>
                <w:sz w:val="20"/>
                <w:szCs w:val="20"/>
              </w:rPr>
            </w:pPr>
            <w:r w:rsidRPr="00B9199C">
              <w:rPr>
                <w:rFonts w:cstheme="minorHAnsi"/>
                <w:b/>
                <w:sz w:val="20"/>
                <w:szCs w:val="20"/>
              </w:rPr>
              <w:t>Potential Impact/s:</w:t>
            </w:r>
          </w:p>
        </w:tc>
        <w:tc>
          <w:tcPr>
            <w:tcW w:w="7648" w:type="dxa"/>
          </w:tcPr>
          <w:p w14:paraId="06A4B7AC" w14:textId="77777777" w:rsidR="00710E03" w:rsidRDefault="00710E03" w:rsidP="00710E03">
            <w:pPr>
              <w:rPr>
                <w:rFonts w:cstheme="minorHAnsi"/>
                <w:sz w:val="21"/>
                <w:szCs w:val="21"/>
              </w:rPr>
            </w:pPr>
            <w:r>
              <w:rPr>
                <w:rFonts w:cstheme="minorHAnsi"/>
                <w:sz w:val="21"/>
                <w:szCs w:val="21"/>
              </w:rPr>
              <w:t>M</w:t>
            </w:r>
            <w:r w:rsidRPr="00AA343B">
              <w:rPr>
                <w:rFonts w:cstheme="minorHAnsi"/>
                <w:sz w:val="21"/>
                <w:szCs w:val="21"/>
              </w:rPr>
              <w:t xml:space="preserve">any VTS </w:t>
            </w:r>
            <w:r>
              <w:rPr>
                <w:rFonts w:cstheme="minorHAnsi"/>
                <w:sz w:val="21"/>
                <w:szCs w:val="21"/>
              </w:rPr>
              <w:t>providers</w:t>
            </w:r>
            <w:r w:rsidRPr="00AA343B">
              <w:rPr>
                <w:rFonts w:cstheme="minorHAnsi"/>
                <w:sz w:val="21"/>
                <w:szCs w:val="21"/>
              </w:rPr>
              <w:t xml:space="preserve"> use an advanced coastal sensor system that is ma</w:t>
            </w:r>
            <w:r>
              <w:rPr>
                <w:rFonts w:cstheme="minorHAnsi"/>
                <w:sz w:val="21"/>
                <w:szCs w:val="21"/>
              </w:rPr>
              <w:t>inly</w:t>
            </w:r>
            <w:r w:rsidRPr="00AA343B">
              <w:rPr>
                <w:rFonts w:cstheme="minorHAnsi"/>
                <w:sz w:val="21"/>
                <w:szCs w:val="21"/>
              </w:rPr>
              <w:t xml:space="preserve"> based on radar and AIS signals</w:t>
            </w:r>
            <w:r>
              <w:rPr>
                <w:rFonts w:cstheme="minorHAnsi"/>
                <w:sz w:val="21"/>
                <w:szCs w:val="21"/>
              </w:rPr>
              <w:t xml:space="preserve"> for on board </w:t>
            </w:r>
            <w:r w:rsidRPr="00ED1B2E">
              <w:rPr>
                <w:rFonts w:cstheme="minorHAnsi"/>
                <w:sz w:val="21"/>
                <w:szCs w:val="21"/>
              </w:rPr>
              <w:t>decision-making</w:t>
            </w:r>
            <w:r>
              <w:rPr>
                <w:rFonts w:cstheme="minorHAnsi"/>
                <w:sz w:val="21"/>
                <w:szCs w:val="21"/>
              </w:rPr>
              <w:t xml:space="preserve"> that in</w:t>
            </w:r>
            <w:r w:rsidRPr="00ED1B2E">
              <w:rPr>
                <w:rFonts w:cstheme="minorHAnsi"/>
                <w:sz w:val="21"/>
                <w:szCs w:val="21"/>
              </w:rPr>
              <w:t>formation m</w:t>
            </w:r>
            <w:r>
              <w:rPr>
                <w:rFonts w:cstheme="minorHAnsi"/>
                <w:sz w:val="21"/>
                <w:szCs w:val="21"/>
              </w:rPr>
              <w:t>ight</w:t>
            </w:r>
            <w:r w:rsidRPr="00ED1B2E">
              <w:rPr>
                <w:rFonts w:cstheme="minorHAnsi"/>
                <w:sz w:val="21"/>
                <w:szCs w:val="21"/>
              </w:rPr>
              <w:t xml:space="preserve"> be interesting</w:t>
            </w:r>
            <w:r>
              <w:rPr>
                <w:rFonts w:cstheme="minorHAnsi"/>
                <w:sz w:val="21"/>
                <w:szCs w:val="21"/>
              </w:rPr>
              <w:t xml:space="preserve"> for the mariner on board. Supporting information provided by the VTS operator</w:t>
            </w:r>
            <w:r w:rsidRPr="000519B6">
              <w:rPr>
                <w:rFonts w:cstheme="minorHAnsi"/>
                <w:sz w:val="21"/>
                <w:szCs w:val="21"/>
              </w:rPr>
              <w:t xml:space="preserve"> </w:t>
            </w:r>
            <w:r>
              <w:rPr>
                <w:rFonts w:cstheme="minorHAnsi"/>
                <w:sz w:val="21"/>
                <w:szCs w:val="21"/>
              </w:rPr>
              <w:t>does have even more sources, like camera’s, weather and current sensors and Port administrations systems</w:t>
            </w:r>
            <w:r w:rsidRPr="00A96030">
              <w:rPr>
                <w:rFonts w:cstheme="minorHAnsi"/>
                <w:sz w:val="21"/>
                <w:szCs w:val="21"/>
              </w:rPr>
              <w:t xml:space="preserve">. </w:t>
            </w:r>
          </w:p>
          <w:p w14:paraId="782708AA" w14:textId="77777777" w:rsidR="00710E03" w:rsidRDefault="00710E03" w:rsidP="00710E03">
            <w:pPr>
              <w:rPr>
                <w:rFonts w:cstheme="minorHAnsi"/>
                <w:sz w:val="21"/>
                <w:szCs w:val="21"/>
                <w:highlight w:val="yellow"/>
              </w:rPr>
            </w:pPr>
          </w:p>
          <w:p w14:paraId="0C845108" w14:textId="77777777" w:rsidR="00710E03" w:rsidRPr="00347424" w:rsidRDefault="00710E03" w:rsidP="00710E03">
            <w:pPr>
              <w:rPr>
                <w:rFonts w:cstheme="minorHAnsi"/>
                <w:sz w:val="21"/>
                <w:szCs w:val="21"/>
              </w:rPr>
            </w:pPr>
            <w:proofErr w:type="gramStart"/>
            <w:r>
              <w:rPr>
                <w:rFonts w:cstheme="minorHAnsi"/>
                <w:sz w:val="21"/>
                <w:szCs w:val="21"/>
                <w:highlight w:val="yellow"/>
              </w:rPr>
              <w:t>Sharing  VTS</w:t>
            </w:r>
            <w:proofErr w:type="gramEnd"/>
            <w:r>
              <w:rPr>
                <w:rFonts w:cstheme="minorHAnsi"/>
                <w:sz w:val="21"/>
                <w:szCs w:val="21"/>
                <w:highlight w:val="yellow"/>
              </w:rPr>
              <w:t xml:space="preserve"> obtained operational picture or selected elements to enhance situational awareness will require collaboration and consensus among stakeholders and regulatory bodies regarding:</w:t>
            </w:r>
          </w:p>
          <w:p w14:paraId="4B254957" w14:textId="77777777" w:rsidR="00710E03" w:rsidRDefault="00710E03" w:rsidP="00710E03">
            <w:pPr>
              <w:pStyle w:val="ListParagraph"/>
              <w:numPr>
                <w:ilvl w:val="0"/>
                <w:numId w:val="89"/>
              </w:numPr>
              <w:rPr>
                <w:rFonts w:cstheme="minorHAnsi"/>
                <w:sz w:val="21"/>
                <w:szCs w:val="21"/>
                <w:highlight w:val="yellow"/>
              </w:rPr>
            </w:pPr>
            <w:r>
              <w:rPr>
                <w:rFonts w:cstheme="minorHAnsi"/>
                <w:sz w:val="21"/>
                <w:szCs w:val="21"/>
                <w:highlight w:val="yellow"/>
              </w:rPr>
              <w:t>Data to be shared</w:t>
            </w:r>
          </w:p>
          <w:p w14:paraId="707B799A" w14:textId="77777777" w:rsidR="00710E03" w:rsidRDefault="00710E03" w:rsidP="00710E03">
            <w:pPr>
              <w:pStyle w:val="ListParagraph"/>
              <w:numPr>
                <w:ilvl w:val="0"/>
                <w:numId w:val="89"/>
              </w:numPr>
              <w:rPr>
                <w:rFonts w:cstheme="minorHAnsi"/>
                <w:sz w:val="21"/>
                <w:szCs w:val="21"/>
                <w:highlight w:val="yellow"/>
              </w:rPr>
            </w:pPr>
            <w:r>
              <w:rPr>
                <w:rFonts w:cstheme="minorHAnsi"/>
                <w:sz w:val="21"/>
                <w:szCs w:val="21"/>
                <w:highlight w:val="yellow"/>
              </w:rPr>
              <w:t xml:space="preserve">The means, </w:t>
            </w:r>
            <w:proofErr w:type="gramStart"/>
            <w:r>
              <w:rPr>
                <w:rFonts w:cstheme="minorHAnsi"/>
                <w:sz w:val="21"/>
                <w:szCs w:val="21"/>
                <w:highlight w:val="yellow"/>
              </w:rPr>
              <w:t>frequency</w:t>
            </w:r>
            <w:proofErr w:type="gramEnd"/>
            <w:r>
              <w:rPr>
                <w:rFonts w:cstheme="minorHAnsi"/>
                <w:sz w:val="21"/>
                <w:szCs w:val="21"/>
                <w:highlight w:val="yellow"/>
              </w:rPr>
              <w:t xml:space="preserve"> and format for requesting or sharing the data</w:t>
            </w:r>
          </w:p>
          <w:p w14:paraId="4BF4F178" w14:textId="77777777" w:rsidR="00710E03" w:rsidRDefault="00710E03" w:rsidP="00710E03">
            <w:pPr>
              <w:pStyle w:val="ListParagraph"/>
              <w:numPr>
                <w:ilvl w:val="0"/>
                <w:numId w:val="89"/>
              </w:numPr>
              <w:rPr>
                <w:rFonts w:cstheme="minorHAnsi"/>
                <w:sz w:val="21"/>
                <w:szCs w:val="21"/>
                <w:highlight w:val="yellow"/>
              </w:rPr>
            </w:pPr>
            <w:r>
              <w:rPr>
                <w:rFonts w:cstheme="minorHAnsi"/>
                <w:sz w:val="21"/>
                <w:szCs w:val="21"/>
                <w:highlight w:val="yellow"/>
              </w:rPr>
              <w:t>Effective tools for display and interpretation of the data by all users</w:t>
            </w:r>
          </w:p>
          <w:p w14:paraId="0EE0716C" w14:textId="77777777" w:rsidR="00710E03" w:rsidRPr="00B82810" w:rsidRDefault="00710E03" w:rsidP="00710E03">
            <w:pPr>
              <w:pStyle w:val="ListParagraph"/>
              <w:numPr>
                <w:ilvl w:val="0"/>
                <w:numId w:val="89"/>
              </w:numPr>
              <w:rPr>
                <w:rFonts w:cstheme="minorHAnsi"/>
                <w:sz w:val="21"/>
                <w:szCs w:val="21"/>
                <w:highlight w:val="yellow"/>
              </w:rPr>
            </w:pPr>
            <w:r>
              <w:rPr>
                <w:rFonts w:cstheme="minorHAnsi"/>
                <w:sz w:val="21"/>
                <w:szCs w:val="21"/>
                <w:highlight w:val="yellow"/>
              </w:rPr>
              <w:t>Training required for operators and automated or autonomous systems that may advise or control vessel movements</w:t>
            </w:r>
          </w:p>
          <w:p w14:paraId="292283E6" w14:textId="56918852" w:rsidR="00402DAB" w:rsidRPr="00B9199C" w:rsidRDefault="00710E03" w:rsidP="00710E03">
            <w:pPr>
              <w:pStyle w:val="BodyText"/>
              <w:spacing w:before="60" w:after="60" w:line="240" w:lineRule="auto"/>
              <w:rPr>
                <w:rFonts w:cstheme="minorHAnsi"/>
                <w:sz w:val="20"/>
                <w:szCs w:val="20"/>
              </w:rPr>
            </w:pPr>
            <w:r w:rsidRPr="00A62A3B">
              <w:rPr>
                <w:rFonts w:cstheme="minorHAnsi"/>
                <w:sz w:val="20"/>
                <w:szCs w:val="20"/>
              </w:rPr>
              <w:t>Maritime Data Communication Systems</w:t>
            </w:r>
          </w:p>
        </w:tc>
      </w:tr>
      <w:tr w:rsidR="00402DAB" w:rsidRPr="00B9199C" w14:paraId="515B8427" w14:textId="77777777" w:rsidTr="00E84620">
        <w:trPr>
          <w:trHeight w:val="404"/>
        </w:trPr>
        <w:tc>
          <w:tcPr>
            <w:tcW w:w="1843" w:type="dxa"/>
            <w:shd w:val="clear" w:color="auto" w:fill="79FFF9" w:themeFill="accent3" w:themeFillTint="66"/>
          </w:tcPr>
          <w:p w14:paraId="002E9566"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16262B65" w14:textId="77777777" w:rsidR="00402DAB" w:rsidRPr="00B9199C" w:rsidRDefault="00402DAB" w:rsidP="00E84620">
            <w:pPr>
              <w:pStyle w:val="BodyText"/>
              <w:rPr>
                <w:rFonts w:cstheme="minorHAnsi"/>
                <w:sz w:val="20"/>
                <w:szCs w:val="20"/>
              </w:rPr>
            </w:pPr>
            <w:r>
              <w:t>Considering that the technical standards for digital route exchange are being developed by the IEC and that the IHO has declared 2020-2030 the "S-100 Implementation Decade",</w:t>
            </w:r>
          </w:p>
        </w:tc>
      </w:tr>
      <w:tr w:rsidR="00402DAB" w:rsidRPr="00B9199C" w14:paraId="3CA632F5" w14:textId="77777777" w:rsidTr="00E84620">
        <w:trPr>
          <w:trHeight w:val="373"/>
        </w:trPr>
        <w:tc>
          <w:tcPr>
            <w:tcW w:w="1843" w:type="dxa"/>
            <w:shd w:val="clear" w:color="auto" w:fill="79FFF9" w:themeFill="accent3" w:themeFillTint="66"/>
          </w:tcPr>
          <w:p w14:paraId="3EE9B8CC"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276333FE" w14:textId="7DB3B26B"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100CAE">
              <w:rPr>
                <w:rFonts w:cstheme="minorHAnsi"/>
                <w:sz w:val="20"/>
                <w:szCs w:val="20"/>
              </w:rPr>
              <w:t>s</w:t>
            </w:r>
            <w:r>
              <w:rPr>
                <w:rFonts w:cstheme="minorHAnsi"/>
                <w:sz w:val="20"/>
                <w:szCs w:val="20"/>
              </w:rPr>
              <w:t xml:space="preserve">) </w:t>
            </w:r>
          </w:p>
          <w:p w14:paraId="23CE4E7F" w14:textId="77777777" w:rsidR="00402DAB" w:rsidRPr="00B9199C"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402DAB" w:rsidRPr="00B9199C" w14:paraId="5F3CA5E5" w14:textId="77777777" w:rsidTr="00E84620">
        <w:trPr>
          <w:trHeight w:val="407"/>
        </w:trPr>
        <w:tc>
          <w:tcPr>
            <w:tcW w:w="1843" w:type="dxa"/>
            <w:shd w:val="clear" w:color="auto" w:fill="79FFF9" w:themeFill="accent3" w:themeFillTint="66"/>
          </w:tcPr>
          <w:p w14:paraId="4EFDAC28"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74C25B7C"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402DAB" w:rsidRPr="00B9199C" w14:paraId="2A43BF34" w14:textId="77777777" w:rsidTr="00E84620">
        <w:trPr>
          <w:trHeight w:val="765"/>
        </w:trPr>
        <w:tc>
          <w:tcPr>
            <w:tcW w:w="1843" w:type="dxa"/>
            <w:shd w:val="clear" w:color="auto" w:fill="79FFF9" w:themeFill="accent3" w:themeFillTint="66"/>
          </w:tcPr>
          <w:p w14:paraId="34B53A27"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784BC97" w14:textId="7F29944F" w:rsidR="00402DAB" w:rsidRPr="00B9199C" w:rsidRDefault="00402DAB" w:rsidP="00E84620">
            <w:pPr>
              <w:pStyle w:val="BodyText"/>
              <w:spacing w:before="60" w:after="60" w:line="240" w:lineRule="auto"/>
              <w:rPr>
                <w:rFonts w:cstheme="minorHAnsi"/>
                <w:sz w:val="20"/>
                <w:szCs w:val="20"/>
              </w:rPr>
            </w:pPr>
            <w:del w:id="36" w:author="Trainor, Neil" w:date="2021-09-30T15:51:00Z">
              <w:r w:rsidDel="003A5E92">
                <w:rPr>
                  <w:rFonts w:cstheme="minorHAnsi"/>
                  <w:sz w:val="20"/>
                  <w:szCs w:val="20"/>
                </w:rPr>
                <w:delText>Widen the scope from inter VTS towards full traffic exchange</w:delText>
              </w:r>
            </w:del>
          </w:p>
        </w:tc>
      </w:tr>
    </w:tbl>
    <w:p w14:paraId="40DA3B8E" w14:textId="3EFE57D0" w:rsidR="003A6E86" w:rsidRDefault="003A6E86" w:rsidP="004F4806">
      <w:pPr>
        <w:pStyle w:val="BodyText"/>
      </w:pPr>
    </w:p>
    <w:p w14:paraId="02FDB39E" w14:textId="4A6C3AD1" w:rsidR="00C8799D" w:rsidRDefault="00C8799D" w:rsidP="004F4806">
      <w:pPr>
        <w:pStyle w:val="BodyText"/>
      </w:pPr>
      <w:r w:rsidRPr="00C8799D">
        <w:rPr>
          <w:highlight w:val="yellow"/>
        </w:rPr>
        <w:t>For further consideration:</w:t>
      </w:r>
      <w:r w:rsidRPr="00C8799D">
        <w:rPr>
          <w:noProof/>
          <w:highlight w:val="yellow"/>
        </w:rPr>
        <w:drawing>
          <wp:inline distT="0" distB="0" distL="0" distR="0" wp14:anchorId="34F29D45" wp14:editId="51F60159">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53075" cy="2252972"/>
                    </a:xfrm>
                    <a:prstGeom prst="rect">
                      <a:avLst/>
                    </a:prstGeom>
                    <a:noFill/>
                    <a:ln>
                      <a:noFill/>
                    </a:ln>
                  </pic:spPr>
                </pic:pic>
              </a:graphicData>
            </a:graphic>
          </wp:inline>
        </w:drawing>
      </w:r>
    </w:p>
    <w:p w14:paraId="130C8E46" w14:textId="1AA64F9D" w:rsidR="004F4806" w:rsidRDefault="004F4806" w:rsidP="00CE4702">
      <w:pPr>
        <w:pStyle w:val="Heading3"/>
      </w:pPr>
      <w:bookmarkStart w:id="37" w:name="_Toc84421381"/>
      <w:r w:rsidRPr="004F4806">
        <w:lastRenderedPageBreak/>
        <w:t>Slot Management</w:t>
      </w:r>
      <w:bookmarkEnd w:id="37"/>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100CAE" w:rsidRDefault="00E67DCB" w:rsidP="00A22A17">
      <w:pPr>
        <w:pStyle w:val="BodyText"/>
      </w:pPr>
      <w:r w:rsidRPr="00100CAE">
        <w:t xml:space="preserve">Slot Management involves the pre-planning of all arrivals and departures to ensure optimal usage of each berth.  It involves an analysis of </w:t>
      </w:r>
      <w:proofErr w:type="gramStart"/>
      <w:r w:rsidRPr="00100CAE">
        <w:t>the all</w:t>
      </w:r>
      <w:proofErr w:type="gramEnd"/>
      <w:r w:rsidRPr="00100CAE">
        <w:t xml:space="preserve">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100CAE" w:rsidRDefault="00E67DCB" w:rsidP="00A22A17">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w:t>
      </w:r>
      <w:proofErr w:type="gramStart"/>
      <w:r w:rsidRPr="00100CAE">
        <w:t>integrated</w:t>
      </w:r>
      <w:proofErr w:type="gramEnd"/>
      <w:r w:rsidRPr="00100CAE">
        <w:t xml:space="preserve">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100CAE" w:rsidRDefault="00E67DCB" w:rsidP="005A1A7C">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100CAE" w:rsidRDefault="00E67DCB" w:rsidP="005D5519">
            <w:pPr>
              <w:pStyle w:val="BodyText"/>
              <w:rPr>
                <w:rFonts w:cstheme="minorHAnsi"/>
                <w:sz w:val="20"/>
                <w:szCs w:val="20"/>
              </w:rPr>
            </w:pPr>
            <w:r w:rsidRPr="00100CAE">
              <w:rPr>
                <w:rFonts w:cstheme="minorHAnsi"/>
                <w:sz w:val="20"/>
                <w:szCs w:val="20"/>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100CAE" w:rsidRDefault="00E67DCB" w:rsidP="005A1A7C">
            <w:pPr>
              <w:pStyle w:val="BodyText"/>
              <w:numPr>
                <w:ilvl w:val="0"/>
                <w:numId w:val="79"/>
              </w:numPr>
              <w:rPr>
                <w:rFonts w:cstheme="minorHAnsi"/>
                <w:sz w:val="20"/>
                <w:szCs w:val="20"/>
              </w:rPr>
            </w:pPr>
            <w:r w:rsidRPr="00100CAE">
              <w:rPr>
                <w:rFonts w:cstheme="minorHAnsi"/>
                <w:sz w:val="20"/>
                <w:szCs w:val="20"/>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100CAE" w:rsidRDefault="00E67DCB" w:rsidP="005A1A7C">
            <w:pPr>
              <w:pStyle w:val="BodyText"/>
              <w:numPr>
                <w:ilvl w:val="0"/>
                <w:numId w:val="79"/>
              </w:numPr>
              <w:spacing w:before="60" w:after="60"/>
              <w:rPr>
                <w:rFonts w:cstheme="minorHAnsi"/>
                <w:sz w:val="20"/>
                <w:szCs w:val="20"/>
              </w:rPr>
            </w:pPr>
            <w:r w:rsidRPr="00100CAE">
              <w:rPr>
                <w:rFonts w:cstheme="minorHAnsi"/>
                <w:sz w:val="20"/>
                <w:szCs w:val="20"/>
              </w:rPr>
              <w:t>More efficient port operations</w:t>
            </w:r>
          </w:p>
          <w:p w14:paraId="0373765C" w14:textId="4AF54E01" w:rsidR="00E67DCB" w:rsidRPr="00100CAE" w:rsidRDefault="00E67DCB" w:rsidP="005A1A7C">
            <w:pPr>
              <w:pStyle w:val="BodyText"/>
              <w:numPr>
                <w:ilvl w:val="0"/>
                <w:numId w:val="79"/>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0E03BC01"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4D030526" w14:textId="40502E88" w:rsidR="00E67DCB" w:rsidRPr="00100CAE" w:rsidRDefault="00E67DCB" w:rsidP="005A1A7C">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38" w:name="_Toc84421382"/>
      <w:r w:rsidRPr="00301540">
        <w:rPr>
          <w:rFonts w:eastAsiaTheme="minorHAnsi"/>
        </w:rPr>
        <w:t>New sensing technolog</w:t>
      </w:r>
      <w:r>
        <w:t>y for nearshore and port waters</w:t>
      </w:r>
      <w:bookmarkEnd w:id="38"/>
    </w:p>
    <w:p w14:paraId="138A5910" w14:textId="77777777" w:rsidR="003B6D13" w:rsidRDefault="003B6D13" w:rsidP="003B6D13">
      <w:pPr>
        <w:pStyle w:val="BodyText"/>
        <w:spacing w:before="120" w:line="240" w:lineRule="auto"/>
      </w:pPr>
      <w:r>
        <w:t xml:space="preserve">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w:t>
      </w:r>
      <w:proofErr w:type="gramStart"/>
      <w:r>
        <w:t>full-coverage</w:t>
      </w:r>
      <w:proofErr w:type="gramEnd"/>
      <w:r>
        <w:t xml:space="preserv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 xml:space="preserve">It can effectively strengthen the water VTS </w:t>
      </w:r>
      <w:proofErr w:type="gramStart"/>
      <w:r>
        <w:t>monitoring;</w:t>
      </w:r>
      <w:proofErr w:type="gramEnd"/>
    </w:p>
    <w:p w14:paraId="0F5FA167" w14:textId="77777777" w:rsidR="003B6D13" w:rsidRDefault="003B6D13" w:rsidP="00555585">
      <w:pPr>
        <w:pStyle w:val="BodyText"/>
        <w:numPr>
          <w:ilvl w:val="0"/>
          <w:numId w:val="45"/>
        </w:numPr>
      </w:pPr>
      <w:r>
        <w:t xml:space="preserve">It can improve the efficiency and ability of VTS to obtain information and provide information </w:t>
      </w:r>
      <w:proofErr w:type="gramStart"/>
      <w:r>
        <w:t>services;</w:t>
      </w:r>
      <w:proofErr w:type="gramEnd"/>
    </w:p>
    <w:p w14:paraId="62BFAD61" w14:textId="77777777" w:rsidR="003B6D13" w:rsidRDefault="003B6D13" w:rsidP="00555585">
      <w:pPr>
        <w:pStyle w:val="BodyText"/>
        <w:numPr>
          <w:ilvl w:val="0"/>
          <w:numId w:val="45"/>
        </w:numPr>
      </w:pPr>
      <w:r>
        <w:t xml:space="preserve">It can improve the early warning ability of </w:t>
      </w:r>
      <w:proofErr w:type="gramStart"/>
      <w:r>
        <w:t>VTS;</w:t>
      </w:r>
      <w:proofErr w:type="gramEnd"/>
    </w:p>
    <w:p w14:paraId="6E6B4E95" w14:textId="77777777" w:rsidR="003B6D13" w:rsidRDefault="003B6D13" w:rsidP="00555585">
      <w:pPr>
        <w:pStyle w:val="BodyText"/>
        <w:numPr>
          <w:ilvl w:val="0"/>
          <w:numId w:val="45"/>
        </w:numPr>
      </w:pPr>
      <w:r>
        <w:lastRenderedPageBreak/>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 xml:space="preserve">IALA </w:t>
            </w:r>
            <w:proofErr w:type="gramStart"/>
            <w:r w:rsidRPr="00B9199C">
              <w:rPr>
                <w:rFonts w:cstheme="minorHAnsi"/>
                <w:sz w:val="20"/>
                <w:szCs w:val="20"/>
              </w:rPr>
              <w:t>Standards..</w:t>
            </w:r>
            <w:proofErr w:type="gramEnd"/>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39" w:name="_Toc84421383"/>
      <w:r w:rsidRPr="00301540">
        <w:rPr>
          <w:rFonts w:eastAsiaTheme="minorHAnsi"/>
        </w:rPr>
        <w:t>Lo</w:t>
      </w:r>
      <w:r>
        <w:rPr>
          <w:rFonts w:eastAsiaTheme="minorHAnsi"/>
        </w:rPr>
        <w:t>ng-distance sensing technology</w:t>
      </w:r>
      <w:bookmarkEnd w:id="39"/>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Satellite-based AIS, LRIT (Long Range Identification and Tracking System</w:t>
      </w:r>
      <w:proofErr w:type="gramStart"/>
      <w:r>
        <w:t>) ,and</w:t>
      </w:r>
      <w:proofErr w:type="gramEnd"/>
      <w:r>
        <w:t xml:space="preserve">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 xml:space="preserve">The LRIT is an automatic data exchange system that broadcast ship-related information (name, MMSI, position, </w:t>
      </w:r>
      <w:proofErr w:type="gramStart"/>
      <w:r>
        <w:t>date</w:t>
      </w:r>
      <w:proofErr w:type="gramEnd"/>
      <w:r>
        <w:t xml:space="preserve"> and time, etc.) every 6 hours without human interference or different time intervals to the LRIT data </w:t>
      </w:r>
      <w:proofErr w:type="spellStart"/>
      <w:r>
        <w:t>center</w:t>
      </w:r>
      <w:proofErr w:type="spellEnd"/>
      <w:r>
        <w:t>.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 xml:space="preserve">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w:t>
      </w:r>
      <w:r>
        <w:lastRenderedPageBreak/>
        <w:t>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40" w:name="_Toc84421384"/>
      <w:r>
        <w:t>Implications</w:t>
      </w:r>
      <w:r w:rsidRPr="00013358">
        <w:t xml:space="preserve"> </w:t>
      </w:r>
      <w:r>
        <w:t xml:space="preserve">for </w:t>
      </w:r>
      <w:r w:rsidR="005D2E58">
        <w:t>the</w:t>
      </w:r>
      <w:r w:rsidRPr="00013358">
        <w:t xml:space="preserve"> international framework for VTS</w:t>
      </w:r>
      <w:bookmarkEnd w:id="40"/>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EC1228">
      <w:pPr>
        <w:pStyle w:val="BodyText"/>
        <w:numPr>
          <w:ilvl w:val="0"/>
          <w:numId w:val="78"/>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EC1228">
      <w:pPr>
        <w:pStyle w:val="BodyText"/>
        <w:numPr>
          <w:ilvl w:val="0"/>
          <w:numId w:val="78"/>
        </w:numPr>
      </w:pPr>
      <w:r>
        <w:t>Changes associated with the advent/adoption of the emerging developments are dependent on changes to other IMO instruments (</w:t>
      </w:r>
      <w:proofErr w:type="gramStart"/>
      <w:r>
        <w:t>e.g.</w:t>
      </w:r>
      <w:proofErr w:type="gramEnd"/>
      <w:r>
        <w:t xml:space="preserve"> COLREG, FAL, etc)</w:t>
      </w:r>
      <w:r w:rsidR="00BC6F48">
        <w:t xml:space="preserve"> and other international bodies such as ITU</w:t>
      </w:r>
      <w:r>
        <w:t>.</w:t>
      </w:r>
    </w:p>
    <w:p w14:paraId="44F5D0A5" w14:textId="1116D03C" w:rsidR="00BC6F48" w:rsidRDefault="005D2E58" w:rsidP="00EC1228">
      <w:pPr>
        <w:pStyle w:val="BodyText"/>
        <w:numPr>
          <w:ilvl w:val="0"/>
          <w:numId w:val="78"/>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EC1228">
      <w:pPr>
        <w:pStyle w:val="BodyText"/>
        <w:numPr>
          <w:ilvl w:val="1"/>
          <w:numId w:val="78"/>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EC1228">
      <w:pPr>
        <w:pStyle w:val="BodyText"/>
        <w:numPr>
          <w:ilvl w:val="1"/>
          <w:numId w:val="78"/>
        </w:numPr>
        <w:spacing w:before="60" w:after="60" w:line="240" w:lineRule="auto"/>
        <w:ind w:left="1434" w:hanging="357"/>
        <w:rPr>
          <w:i/>
          <w:iCs/>
        </w:rPr>
      </w:pPr>
      <w:r>
        <w:rPr>
          <w:i/>
          <w:iCs/>
        </w:rPr>
        <w:lastRenderedPageBreak/>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EC1228">
      <w:pPr>
        <w:pStyle w:val="BodyText"/>
        <w:numPr>
          <w:ilvl w:val="0"/>
          <w:numId w:val="78"/>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EC1228">
      <w:pPr>
        <w:pStyle w:val="BodyText"/>
        <w:numPr>
          <w:ilvl w:val="1"/>
          <w:numId w:val="78"/>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EC1228">
      <w:pPr>
        <w:pStyle w:val="BodyText"/>
        <w:numPr>
          <w:ilvl w:val="1"/>
          <w:numId w:val="78"/>
        </w:numPr>
        <w:spacing w:before="60" w:after="60" w:line="240" w:lineRule="auto"/>
        <w:ind w:left="1434" w:hanging="357"/>
      </w:pPr>
      <w:r w:rsidRPr="00D5215A">
        <w:t>States that</w:t>
      </w:r>
      <w:r>
        <w:rPr>
          <w:i/>
          <w:iCs/>
        </w:rPr>
        <w:t xml:space="preserve"> ‘</w:t>
      </w:r>
      <w:r w:rsidRPr="00D5215A">
        <w:rPr>
          <w:i/>
          <w:iCs/>
        </w:rPr>
        <w:t xml:space="preserve">Contracting Governments are encouraged to </w:t>
      </w:r>
      <w:proofErr w:type="gramStart"/>
      <w:r w:rsidRPr="00D5215A">
        <w:rPr>
          <w:i/>
          <w:iCs/>
        </w:rPr>
        <w:t>take into account</w:t>
      </w:r>
      <w:proofErr w:type="gramEnd"/>
      <w:r w:rsidRPr="00D5215A">
        <w:rPr>
          <w:i/>
          <w:iCs/>
        </w:rPr>
        <w:t xml:space="preserve">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proofErr w:type="gramStart"/>
      <w:r>
        <w:t>A brief summary</w:t>
      </w:r>
      <w:proofErr w:type="gramEnd"/>
      <w:r>
        <w:t xml:space="preserve">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 xml:space="preserve">Emerging practices, </w:t>
            </w:r>
            <w:proofErr w:type="gramStart"/>
            <w:r w:rsidRPr="00585286">
              <w:rPr>
                <w:b/>
                <w:sz w:val="20"/>
                <w:szCs w:val="20"/>
              </w:rPr>
              <w:t>technologies</w:t>
            </w:r>
            <w:proofErr w:type="gramEnd"/>
            <w:r w:rsidRPr="00585286">
              <w:rPr>
                <w:b/>
                <w:sz w:val="20"/>
                <w:szCs w:val="20"/>
              </w:rPr>
              <w:t xml:space="preserve">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41" w:name="_Toc84421385"/>
      <w:r w:rsidRPr="00F55AD7">
        <w:rPr>
          <w:caps w:val="0"/>
        </w:rPr>
        <w:t>DEFINITIONS</w:t>
      </w:r>
      <w:bookmarkEnd w:id="41"/>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lastRenderedPageBreak/>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42" w:name="_Toc84421386"/>
      <w:r w:rsidRPr="00F55AD7">
        <w:rPr>
          <w:caps w:val="0"/>
        </w:rPr>
        <w:t>ACRONYMS</w:t>
      </w:r>
      <w:bookmarkEnd w:id="42"/>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86601" w14:textId="77777777" w:rsidR="005C76BA" w:rsidRDefault="005C76BA" w:rsidP="003274DB">
      <w:r>
        <w:separator/>
      </w:r>
    </w:p>
    <w:p w14:paraId="592E11A6" w14:textId="77777777" w:rsidR="005C76BA" w:rsidRDefault="005C76BA"/>
  </w:endnote>
  <w:endnote w:type="continuationSeparator" w:id="0">
    <w:p w14:paraId="48ED1EAC" w14:textId="77777777" w:rsidR="005C76BA" w:rsidRDefault="005C76BA" w:rsidP="003274DB">
      <w:r>
        <w:continuationSeparator/>
      </w:r>
    </w:p>
    <w:p w14:paraId="4BBE8BF1" w14:textId="77777777" w:rsidR="005C76BA" w:rsidRDefault="005C7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34D63" w14:textId="77777777" w:rsidR="00F306C6" w:rsidRDefault="00F306C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F306C6" w:rsidRDefault="00F306C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F306C6" w:rsidRDefault="00F306C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F306C6" w:rsidRDefault="00F306C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F306C6" w:rsidRDefault="00F306C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88C7F" w14:textId="77777777" w:rsidR="00F306C6" w:rsidRDefault="00F306C6"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F306C6" w:rsidRPr="00ED2A8D" w:rsidRDefault="00F306C6" w:rsidP="008747E0">
    <w:pPr>
      <w:pStyle w:val="Footer"/>
    </w:pPr>
  </w:p>
  <w:p w14:paraId="70B7C2C3" w14:textId="77777777" w:rsidR="00F306C6" w:rsidRPr="00ED2A8D" w:rsidRDefault="00F306C6" w:rsidP="002735DD">
    <w:pPr>
      <w:pStyle w:val="Footer"/>
      <w:tabs>
        <w:tab w:val="left" w:pos="1781"/>
      </w:tabs>
    </w:pPr>
    <w:r>
      <w:tab/>
    </w:r>
  </w:p>
  <w:p w14:paraId="54B7AFD2" w14:textId="77777777" w:rsidR="00F306C6" w:rsidRPr="00ED2A8D" w:rsidRDefault="00F306C6" w:rsidP="008747E0">
    <w:pPr>
      <w:pStyle w:val="Footer"/>
    </w:pPr>
  </w:p>
  <w:p w14:paraId="25E0E43B" w14:textId="77777777" w:rsidR="00F306C6" w:rsidRPr="00ED2A8D" w:rsidRDefault="00F306C6"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0369E" w14:textId="77777777" w:rsidR="00F306C6" w:rsidRDefault="00F306C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F306C6" w:rsidRPr="00C907DF" w:rsidRDefault="00F306C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F306C6" w:rsidRPr="00525922" w:rsidRDefault="00F306C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08853" w14:textId="77777777" w:rsidR="00F306C6" w:rsidRPr="00C716E5" w:rsidRDefault="00F306C6" w:rsidP="00C716E5">
    <w:pPr>
      <w:pStyle w:val="Footer"/>
      <w:rPr>
        <w:sz w:val="15"/>
        <w:szCs w:val="15"/>
      </w:rPr>
    </w:pPr>
  </w:p>
  <w:p w14:paraId="3B5AB8F6" w14:textId="77777777" w:rsidR="00F306C6" w:rsidRDefault="00F306C6" w:rsidP="00C716E5">
    <w:pPr>
      <w:pStyle w:val="Footerportrait"/>
    </w:pPr>
  </w:p>
  <w:p w14:paraId="227682EC" w14:textId="4FB00E03" w:rsidR="00F306C6" w:rsidRPr="00C907DF" w:rsidRDefault="00F306C6" w:rsidP="00C716E5">
    <w:pPr>
      <w:pStyle w:val="Footerportrait"/>
      <w:rPr>
        <w:rStyle w:val="PageNumber"/>
        <w:szCs w:val="15"/>
      </w:rPr>
    </w:pPr>
    <w:r>
      <w:fldChar w:fldCharType="begin"/>
    </w:r>
    <w:r>
      <w:instrText xml:space="preserve"> STYLEREF "Document type" \* MERGEFORMAT </w:instrText>
    </w:r>
    <w:r>
      <w:fldChar w:fldCharType="separate"/>
    </w:r>
    <w:r w:rsidR="00EB2422">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EB2422">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6A95487F" w:rsidR="00F306C6" w:rsidRPr="00C907DF" w:rsidRDefault="005C76BA" w:rsidP="00C716E5">
    <w:pPr>
      <w:pStyle w:val="Footerportrait"/>
    </w:pPr>
    <w:r>
      <w:fldChar w:fldCharType="begin"/>
    </w:r>
    <w:r>
      <w:instrText xml:space="preserve"> STYLEREF "Edition numbe</w:instrText>
    </w:r>
    <w:r>
      <w:instrText xml:space="preserve">r" \* MERGEFORMAT </w:instrText>
    </w:r>
    <w:r>
      <w:fldChar w:fldCharType="separate"/>
    </w:r>
    <w:r w:rsidR="00EB2422">
      <w:t>Edition 1.0</w:t>
    </w:r>
    <w:r>
      <w:fldChar w:fldCharType="end"/>
    </w:r>
    <w:r w:rsidR="00F306C6">
      <w:t xml:space="preserve">  </w:t>
    </w:r>
    <w:r>
      <w:fldChar w:fldCharType="begin"/>
    </w:r>
    <w:r>
      <w:instrText xml:space="preserve"> STYLEREF "Document date" \* MERGEFORMAT </w:instrText>
    </w:r>
    <w:r>
      <w:fldChar w:fldCharType="separate"/>
    </w:r>
    <w:r w:rsidR="00EB2422">
      <w:t>XX October 2021</w:t>
    </w:r>
    <w:r>
      <w:fldChar w:fldCharType="end"/>
    </w:r>
    <w:r w:rsidR="00F306C6" w:rsidRPr="00C907DF">
      <w:tab/>
    </w:r>
    <w:r w:rsidR="00F306C6">
      <w:t xml:space="preserve">P </w:t>
    </w:r>
    <w:r w:rsidR="00F306C6" w:rsidRPr="00C907DF">
      <w:rPr>
        <w:rStyle w:val="PageNumber"/>
        <w:szCs w:val="15"/>
      </w:rPr>
      <w:fldChar w:fldCharType="begin"/>
    </w:r>
    <w:r w:rsidR="00F306C6" w:rsidRPr="00C907DF">
      <w:rPr>
        <w:rStyle w:val="PageNumber"/>
        <w:szCs w:val="15"/>
      </w:rPr>
      <w:instrText xml:space="preserve">PAGE  </w:instrText>
    </w:r>
    <w:r w:rsidR="00F306C6" w:rsidRPr="00C907DF">
      <w:rPr>
        <w:rStyle w:val="PageNumber"/>
        <w:szCs w:val="15"/>
      </w:rPr>
      <w:fldChar w:fldCharType="separate"/>
    </w:r>
    <w:r w:rsidR="00F306C6">
      <w:rPr>
        <w:rStyle w:val="PageNumber"/>
        <w:szCs w:val="15"/>
      </w:rPr>
      <w:t>2</w:t>
    </w:r>
    <w:r w:rsidR="00F306C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FFE1E" w14:textId="77777777" w:rsidR="00F306C6" w:rsidRDefault="00F306C6" w:rsidP="00C716E5">
    <w:pPr>
      <w:pStyle w:val="Footer"/>
    </w:pPr>
  </w:p>
  <w:p w14:paraId="60B497FE" w14:textId="77777777" w:rsidR="00F306C6" w:rsidRDefault="00F306C6" w:rsidP="00C716E5">
    <w:pPr>
      <w:pStyle w:val="Footerportrait"/>
    </w:pPr>
  </w:p>
  <w:p w14:paraId="0B37D5FA" w14:textId="08697A01" w:rsidR="00F306C6" w:rsidRPr="00C907DF" w:rsidRDefault="00F306C6" w:rsidP="00C716E5">
    <w:pPr>
      <w:pStyle w:val="Footerportrait"/>
      <w:rPr>
        <w:rStyle w:val="PageNumber"/>
        <w:szCs w:val="15"/>
      </w:rPr>
    </w:pPr>
    <w:r>
      <w:fldChar w:fldCharType="begin"/>
    </w:r>
    <w:r>
      <w:instrText xml:space="preserve"> STYLEREF "Document type" \* MERGEFORMAT </w:instrText>
    </w:r>
    <w:r>
      <w:fldChar w:fldCharType="separate"/>
    </w:r>
    <w:r w:rsidR="00EB2422">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EB2422">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58B3F479" w:rsidR="00F306C6" w:rsidRPr="00525922" w:rsidRDefault="005C76BA" w:rsidP="00C716E5">
    <w:pPr>
      <w:pStyle w:val="Footerportrait"/>
    </w:pPr>
    <w:r>
      <w:fldChar w:fldCharType="begin"/>
    </w:r>
    <w:r>
      <w:instrText xml:space="preserve"> STYLEREF "Edition numbe</w:instrText>
    </w:r>
    <w:r>
      <w:instrText xml:space="preserve">r" \* MERGEFORMAT </w:instrText>
    </w:r>
    <w:r>
      <w:fldChar w:fldCharType="separate"/>
    </w:r>
    <w:r w:rsidR="00EB2422">
      <w:t>Edition 1.0</w:t>
    </w:r>
    <w:r>
      <w:fldChar w:fldCharType="end"/>
    </w:r>
    <w:r w:rsidR="00F306C6" w:rsidRPr="00C907DF">
      <w:tab/>
    </w:r>
    <w:r w:rsidR="00F306C6">
      <w:t xml:space="preserve">P </w:t>
    </w:r>
    <w:r w:rsidR="00F306C6" w:rsidRPr="00C907DF">
      <w:rPr>
        <w:rStyle w:val="PageNumber"/>
        <w:szCs w:val="15"/>
      </w:rPr>
      <w:fldChar w:fldCharType="begin"/>
    </w:r>
    <w:r w:rsidR="00F306C6" w:rsidRPr="00C907DF">
      <w:rPr>
        <w:rStyle w:val="PageNumber"/>
        <w:szCs w:val="15"/>
      </w:rPr>
      <w:instrText xml:space="preserve">PAGE  </w:instrText>
    </w:r>
    <w:r w:rsidR="00F306C6" w:rsidRPr="00C907DF">
      <w:rPr>
        <w:rStyle w:val="PageNumber"/>
        <w:szCs w:val="15"/>
      </w:rPr>
      <w:fldChar w:fldCharType="separate"/>
    </w:r>
    <w:r w:rsidR="00F306C6">
      <w:rPr>
        <w:rStyle w:val="PageNumber"/>
        <w:szCs w:val="15"/>
      </w:rPr>
      <w:t>3</w:t>
    </w:r>
    <w:r w:rsidR="00F306C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98BA8" w14:textId="77777777" w:rsidR="00F306C6" w:rsidRDefault="00F306C6" w:rsidP="00C716E5">
    <w:pPr>
      <w:pStyle w:val="Footer"/>
    </w:pPr>
  </w:p>
  <w:p w14:paraId="30CF7B15" w14:textId="77777777" w:rsidR="00F306C6" w:rsidRDefault="00F306C6" w:rsidP="00C716E5">
    <w:pPr>
      <w:pStyle w:val="Footerportrait"/>
    </w:pPr>
  </w:p>
  <w:p w14:paraId="22B1A04F" w14:textId="04160CD3" w:rsidR="00F306C6" w:rsidRPr="00C907DF" w:rsidRDefault="00F306C6" w:rsidP="00760004">
    <w:pPr>
      <w:pStyle w:val="Footerportrait"/>
      <w:tabs>
        <w:tab w:val="clear" w:pos="10206"/>
        <w:tab w:val="right" w:pos="15704"/>
      </w:tabs>
    </w:pPr>
    <w:r>
      <w:fldChar w:fldCharType="begin"/>
    </w:r>
    <w:r>
      <w:instrText xml:space="preserve"> STYLEREF "Document type" \* MERGEFORMAT </w:instrText>
    </w:r>
    <w:r>
      <w:fldChar w:fldCharType="separate"/>
    </w:r>
    <w:r w:rsidR="00EB2422">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EB2422">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06B163D6" w:rsidR="00F306C6" w:rsidRPr="00C907DF" w:rsidRDefault="005C76BA" w:rsidP="00760004">
    <w:pPr>
      <w:pStyle w:val="Footerportrait"/>
      <w:tabs>
        <w:tab w:val="clear" w:pos="10206"/>
        <w:tab w:val="right" w:pos="15704"/>
      </w:tabs>
    </w:pPr>
    <w:r>
      <w:fldChar w:fldCharType="begin"/>
    </w:r>
    <w:r>
      <w:instrText xml:space="preserve"> STYLEREF "Edition numb</w:instrText>
    </w:r>
    <w:r>
      <w:instrText xml:space="preserve">er" \* MERGEFORMAT </w:instrText>
    </w:r>
    <w:r>
      <w:fldChar w:fldCharType="separate"/>
    </w:r>
    <w:r w:rsidR="00EB2422">
      <w:t>Edition 1.0</w:t>
    </w:r>
    <w:r>
      <w:fldChar w:fldCharType="end"/>
    </w:r>
    <w:r w:rsidR="00F306C6">
      <w:t xml:space="preserve">  </w:t>
    </w:r>
    <w:r>
      <w:fldChar w:fldCharType="begin"/>
    </w:r>
    <w:r>
      <w:instrText xml:space="preserve"> STYLEREF "Document date" \* MERGEFORMAT </w:instrText>
    </w:r>
    <w:r>
      <w:fldChar w:fldCharType="separate"/>
    </w:r>
    <w:r w:rsidR="00EB2422">
      <w:t>XX October 2021</w:t>
    </w:r>
    <w:r>
      <w:fldChar w:fldCharType="end"/>
    </w:r>
    <w:r w:rsidR="00F306C6">
      <w:tab/>
    </w:r>
    <w:r w:rsidR="00F306C6">
      <w:rPr>
        <w:rStyle w:val="PageNumber"/>
        <w:szCs w:val="15"/>
      </w:rPr>
      <w:t xml:space="preserve">P </w:t>
    </w:r>
    <w:r w:rsidR="00F306C6" w:rsidRPr="00C907DF">
      <w:rPr>
        <w:rStyle w:val="PageNumber"/>
        <w:szCs w:val="15"/>
      </w:rPr>
      <w:fldChar w:fldCharType="begin"/>
    </w:r>
    <w:r w:rsidR="00F306C6" w:rsidRPr="00C907DF">
      <w:rPr>
        <w:rStyle w:val="PageNumber"/>
        <w:szCs w:val="15"/>
      </w:rPr>
      <w:instrText xml:space="preserve">PAGE  </w:instrText>
    </w:r>
    <w:r w:rsidR="00F306C6" w:rsidRPr="00C907DF">
      <w:rPr>
        <w:rStyle w:val="PageNumber"/>
        <w:szCs w:val="15"/>
      </w:rPr>
      <w:fldChar w:fldCharType="separate"/>
    </w:r>
    <w:r w:rsidR="00F306C6">
      <w:rPr>
        <w:rStyle w:val="PageNumber"/>
        <w:szCs w:val="15"/>
      </w:rPr>
      <w:t>16</w:t>
    </w:r>
    <w:r w:rsidR="00F306C6" w:rsidRPr="00C907DF">
      <w:rPr>
        <w:rStyle w:val="PageNumber"/>
        <w:szCs w:val="15"/>
      </w:rPr>
      <w:fldChar w:fldCharType="end"/>
    </w:r>
  </w:p>
  <w:p w14:paraId="5AB0F3C2" w14:textId="77777777" w:rsidR="00F306C6" w:rsidRDefault="00F306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6961A" w14:textId="77777777" w:rsidR="005C76BA" w:rsidRDefault="005C76BA" w:rsidP="003274DB">
      <w:r>
        <w:separator/>
      </w:r>
    </w:p>
    <w:p w14:paraId="08C91CEB" w14:textId="77777777" w:rsidR="005C76BA" w:rsidRDefault="005C76BA"/>
  </w:footnote>
  <w:footnote w:type="continuationSeparator" w:id="0">
    <w:p w14:paraId="5DB8DF6C" w14:textId="77777777" w:rsidR="005C76BA" w:rsidRDefault="005C76BA" w:rsidP="003274DB">
      <w:r>
        <w:continuationSeparator/>
      </w:r>
    </w:p>
    <w:p w14:paraId="18601E6F" w14:textId="77777777" w:rsidR="005C76BA" w:rsidRDefault="005C76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CFD8E" w14:textId="77777777" w:rsidR="00F306C6" w:rsidRDefault="005C76BA">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2A1D4" w14:textId="77777777" w:rsidR="00F306C6" w:rsidRDefault="00F306C6">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F306C6" w:rsidRDefault="00F306C6"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F306C6" w:rsidRDefault="00F306C6"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F306C6" w:rsidRDefault="00F306C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27A1F" w14:textId="521B3411" w:rsidR="00F306C6" w:rsidRPr="00667792" w:rsidRDefault="005C76BA"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306C6">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F306C6" w:rsidRDefault="00F306C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705ED" w14:textId="77777777" w:rsidR="00F306C6" w:rsidRDefault="00F306C6">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F306C6" w:rsidRDefault="00F306C6"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F306C6" w:rsidRDefault="00F306C6"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F5000" w14:textId="33A2A132" w:rsidR="00F306C6" w:rsidRDefault="005C76BA"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06C6"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F306C6" w:rsidRDefault="00F306C6" w:rsidP="00B6066D">
    <w:pPr>
      <w:pStyle w:val="Header"/>
      <w:jc w:val="right"/>
    </w:pPr>
  </w:p>
  <w:p w14:paraId="3D714D30" w14:textId="6CD143F6" w:rsidR="00F306C6" w:rsidRDefault="00F306C6" w:rsidP="0099013E">
    <w:pPr>
      <w:pStyle w:val="Header"/>
      <w:ind w:right="-711"/>
      <w:jc w:val="right"/>
    </w:pPr>
    <w:r w:rsidRPr="00EA038C">
      <w:t>VTS51- TG 1.4.3 Future VTS</w:t>
    </w:r>
  </w:p>
  <w:p w14:paraId="332935D8" w14:textId="23AB9868" w:rsidR="00F306C6" w:rsidRDefault="00710E03" w:rsidP="0099013E">
    <w:pPr>
      <w:pStyle w:val="Header"/>
      <w:ind w:right="-711"/>
      <w:jc w:val="right"/>
    </w:pPr>
    <w:r w:rsidRPr="00710E03">
      <w:rPr>
        <w:highlight w:val="yellow"/>
      </w:rPr>
      <w:t>Output from VTS51</w:t>
    </w:r>
  </w:p>
  <w:p w14:paraId="1907AA63" w14:textId="0AD41E82" w:rsidR="00F306C6" w:rsidRDefault="00F306C6" w:rsidP="00DD28EC">
    <w:pPr>
      <w:pStyle w:val="Header"/>
      <w:ind w:right="-711"/>
      <w:jc w:val="center"/>
    </w:pPr>
  </w:p>
  <w:p w14:paraId="3EAAF900" w14:textId="77777777" w:rsidR="00F306C6" w:rsidRDefault="00F306C6" w:rsidP="008747E0">
    <w:pPr>
      <w:pStyle w:val="Header"/>
    </w:pPr>
  </w:p>
  <w:p w14:paraId="401F4CF7" w14:textId="77777777" w:rsidR="00F306C6" w:rsidRDefault="00F306C6" w:rsidP="008747E0">
    <w:pPr>
      <w:pStyle w:val="Header"/>
    </w:pPr>
  </w:p>
  <w:p w14:paraId="0BD88304" w14:textId="77777777" w:rsidR="00F306C6" w:rsidRDefault="00F306C6" w:rsidP="008747E0">
    <w:pPr>
      <w:pStyle w:val="Header"/>
    </w:pPr>
  </w:p>
  <w:p w14:paraId="0C26D76B" w14:textId="77777777" w:rsidR="00F306C6" w:rsidRPr="00ED2A8D" w:rsidRDefault="00F306C6" w:rsidP="008747E0">
    <w:pPr>
      <w:pStyle w:val="Header"/>
    </w:pPr>
  </w:p>
  <w:p w14:paraId="4922E8BB" w14:textId="77777777" w:rsidR="00F306C6" w:rsidRPr="00ED2A8D" w:rsidRDefault="00F306C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3DA1A" w14:textId="7E84EC6C" w:rsidR="00F306C6" w:rsidRDefault="00F306C6">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F306C6" w:rsidRDefault="00F306C6">
    <w:pPr>
      <w:pStyle w:val="Header"/>
    </w:pPr>
  </w:p>
  <w:p w14:paraId="06358D37" w14:textId="77777777" w:rsidR="00F306C6" w:rsidRDefault="00F306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F6C4D" w14:textId="77777777" w:rsidR="00F306C6" w:rsidRDefault="005C76BA">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2CFB3" w14:textId="3F1AB0B2" w:rsidR="00F306C6" w:rsidRPr="00ED2A8D" w:rsidRDefault="00F306C6"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F306C6" w:rsidRPr="00ED2A8D" w:rsidRDefault="00F306C6" w:rsidP="008747E0">
    <w:pPr>
      <w:pStyle w:val="Header"/>
    </w:pPr>
  </w:p>
  <w:p w14:paraId="7A35E03F" w14:textId="77777777" w:rsidR="00F306C6" w:rsidRDefault="00F306C6" w:rsidP="008747E0">
    <w:pPr>
      <w:pStyle w:val="Header"/>
    </w:pPr>
  </w:p>
  <w:p w14:paraId="7FE8B729" w14:textId="77777777" w:rsidR="00F306C6" w:rsidRDefault="00F306C6" w:rsidP="008747E0">
    <w:pPr>
      <w:pStyle w:val="Header"/>
    </w:pPr>
  </w:p>
  <w:p w14:paraId="1DC79DDA" w14:textId="77777777" w:rsidR="00F306C6" w:rsidRDefault="00F306C6" w:rsidP="008747E0">
    <w:pPr>
      <w:pStyle w:val="Header"/>
    </w:pPr>
  </w:p>
  <w:p w14:paraId="0DFF74B6" w14:textId="77777777" w:rsidR="00F306C6" w:rsidRPr="00441393" w:rsidRDefault="00F306C6" w:rsidP="00441393">
    <w:pPr>
      <w:pStyle w:val="Contents"/>
    </w:pPr>
    <w:r>
      <w:t>DOCUMENT REVISION</w:t>
    </w:r>
  </w:p>
  <w:p w14:paraId="1C2D2CA8" w14:textId="77777777" w:rsidR="00F306C6" w:rsidRPr="00ED2A8D" w:rsidRDefault="00F306C6" w:rsidP="008747E0">
    <w:pPr>
      <w:pStyle w:val="Header"/>
    </w:pPr>
  </w:p>
  <w:p w14:paraId="0C16E7E6" w14:textId="77777777" w:rsidR="00F306C6" w:rsidRPr="00AC33A2" w:rsidRDefault="00F306C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B0E63" w14:textId="77777777" w:rsidR="00F306C6" w:rsidRDefault="005C76BA">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C986A" w14:textId="77777777" w:rsidR="00F306C6" w:rsidRDefault="005C76BA">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0805D" w14:textId="77777777" w:rsidR="00F306C6" w:rsidRPr="00ED2A8D" w:rsidRDefault="005C76BA"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06C6">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F306C6" w:rsidRPr="00ED2A8D" w:rsidRDefault="00F306C6" w:rsidP="008747E0">
    <w:pPr>
      <w:pStyle w:val="Header"/>
    </w:pPr>
  </w:p>
  <w:p w14:paraId="4A41BB96" w14:textId="77777777" w:rsidR="00F306C6" w:rsidRDefault="00F306C6" w:rsidP="008747E0">
    <w:pPr>
      <w:pStyle w:val="Header"/>
    </w:pPr>
  </w:p>
  <w:p w14:paraId="56C65191" w14:textId="77777777" w:rsidR="00F306C6" w:rsidRDefault="00F306C6" w:rsidP="008747E0">
    <w:pPr>
      <w:pStyle w:val="Header"/>
    </w:pPr>
  </w:p>
  <w:p w14:paraId="11340CFB" w14:textId="77777777" w:rsidR="00F306C6" w:rsidRDefault="00F306C6" w:rsidP="008747E0">
    <w:pPr>
      <w:pStyle w:val="Header"/>
    </w:pPr>
  </w:p>
  <w:p w14:paraId="14E2C2D7" w14:textId="77777777" w:rsidR="00F306C6" w:rsidRPr="00441393" w:rsidRDefault="00F306C6" w:rsidP="00441393">
    <w:pPr>
      <w:pStyle w:val="Contents"/>
    </w:pPr>
    <w:r>
      <w:t>CONTENTS</w:t>
    </w:r>
  </w:p>
  <w:p w14:paraId="5A597AC9" w14:textId="77777777" w:rsidR="00F306C6" w:rsidRDefault="00F306C6" w:rsidP="0078486B">
    <w:pPr>
      <w:pStyle w:val="Header"/>
      <w:spacing w:line="140" w:lineRule="exact"/>
    </w:pPr>
  </w:p>
  <w:p w14:paraId="35C85234" w14:textId="77777777" w:rsidR="00F306C6" w:rsidRPr="00AC33A2" w:rsidRDefault="00F306C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448E5" w14:textId="08455D56" w:rsidR="00F306C6" w:rsidRPr="00ED2A8D" w:rsidRDefault="00F306C6"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F306C6" w:rsidRPr="00ED2A8D" w:rsidRDefault="00F306C6" w:rsidP="00C716E5">
    <w:pPr>
      <w:pStyle w:val="Header"/>
    </w:pPr>
  </w:p>
  <w:p w14:paraId="120A6279" w14:textId="77777777" w:rsidR="00F306C6" w:rsidRDefault="00F306C6" w:rsidP="00C716E5">
    <w:pPr>
      <w:pStyle w:val="Header"/>
    </w:pPr>
  </w:p>
  <w:p w14:paraId="33706F82" w14:textId="77777777" w:rsidR="00F306C6" w:rsidRDefault="00F306C6" w:rsidP="00C716E5">
    <w:pPr>
      <w:pStyle w:val="Header"/>
    </w:pPr>
  </w:p>
  <w:p w14:paraId="7B72A6DD" w14:textId="77777777" w:rsidR="00F306C6" w:rsidRDefault="00F306C6" w:rsidP="00C716E5">
    <w:pPr>
      <w:pStyle w:val="Header"/>
    </w:pPr>
  </w:p>
  <w:p w14:paraId="787867EA" w14:textId="77777777" w:rsidR="00F306C6" w:rsidRPr="00441393" w:rsidRDefault="00F306C6" w:rsidP="00C716E5">
    <w:pPr>
      <w:pStyle w:val="Contents"/>
    </w:pPr>
    <w:r>
      <w:t>CONTENTS</w:t>
    </w:r>
  </w:p>
  <w:p w14:paraId="3E37711F" w14:textId="77777777" w:rsidR="00F306C6" w:rsidRPr="00ED2A8D" w:rsidRDefault="00F306C6" w:rsidP="00C716E5">
    <w:pPr>
      <w:pStyle w:val="Header"/>
    </w:pPr>
  </w:p>
  <w:p w14:paraId="6FFB8880" w14:textId="77777777" w:rsidR="00F306C6" w:rsidRPr="00AC33A2" w:rsidRDefault="00F306C6" w:rsidP="00C716E5">
    <w:pPr>
      <w:pStyle w:val="Header"/>
      <w:spacing w:line="140" w:lineRule="exact"/>
    </w:pPr>
  </w:p>
  <w:p w14:paraId="1FB09954" w14:textId="77777777" w:rsidR="00F306C6" w:rsidRDefault="00F306C6">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FA728F7"/>
    <w:multiLevelType w:val="hybridMultilevel"/>
    <w:tmpl w:val="79761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8660BA9"/>
    <w:multiLevelType w:val="hybridMultilevel"/>
    <w:tmpl w:val="980EC46C"/>
    <w:lvl w:ilvl="0" w:tplc="0C090001">
      <w:start w:val="1"/>
      <w:numFmt w:val="bullet"/>
      <w:lvlText w:val=""/>
      <w:lvlJc w:val="left"/>
      <w:pPr>
        <w:ind w:left="729" w:hanging="360"/>
      </w:pPr>
      <w:rPr>
        <w:rFonts w:ascii="Symbol" w:hAnsi="Symbol" w:hint="default"/>
      </w:rPr>
    </w:lvl>
    <w:lvl w:ilvl="1" w:tplc="0C090003" w:tentative="1">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39"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5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59"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62"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5EEA0294"/>
    <w:multiLevelType w:val="hybridMultilevel"/>
    <w:tmpl w:val="4AD64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7"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5"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6" w15:restartNumberingAfterBreak="0">
    <w:nsid w:val="7AA9707D"/>
    <w:multiLevelType w:val="hybridMultilevel"/>
    <w:tmpl w:val="94BC75A8"/>
    <w:lvl w:ilvl="0" w:tplc="0C090001">
      <w:start w:val="1"/>
      <w:numFmt w:val="bullet"/>
      <w:lvlText w:val=""/>
      <w:lvlJc w:val="left"/>
      <w:pPr>
        <w:ind w:left="720" w:hanging="360"/>
      </w:pPr>
      <w:rPr>
        <w:rFonts w:ascii="Symbol" w:hAnsi="Symbol" w:hint="default"/>
      </w:rPr>
    </w:lvl>
    <w:lvl w:ilvl="1" w:tplc="0D5825D8">
      <w:start w:val="9"/>
      <w:numFmt w:val="bullet"/>
      <w:lvlText w:val="•"/>
      <w:lvlJc w:val="left"/>
      <w:pPr>
        <w:ind w:left="1800" w:hanging="72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88"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87"/>
  </w:num>
  <w:num w:numId="3">
    <w:abstractNumId w:val="17"/>
  </w:num>
  <w:num w:numId="4">
    <w:abstractNumId w:val="50"/>
  </w:num>
  <w:num w:numId="5">
    <w:abstractNumId w:val="36"/>
  </w:num>
  <w:num w:numId="6">
    <w:abstractNumId w:val="19"/>
  </w:num>
  <w:num w:numId="7">
    <w:abstractNumId w:val="31"/>
  </w:num>
  <w:num w:numId="8">
    <w:abstractNumId w:val="54"/>
  </w:num>
  <w:num w:numId="9">
    <w:abstractNumId w:val="16"/>
  </w:num>
  <w:num w:numId="10">
    <w:abstractNumId w:val="30"/>
  </w:num>
  <w:num w:numId="11">
    <w:abstractNumId w:val="37"/>
  </w:num>
  <w:num w:numId="12">
    <w:abstractNumId w:val="8"/>
  </w:num>
  <w:num w:numId="13">
    <w:abstractNumId w:val="57"/>
  </w:num>
  <w:num w:numId="14">
    <w:abstractNumId w:val="0"/>
  </w:num>
  <w:num w:numId="15">
    <w:abstractNumId w:val="77"/>
  </w:num>
  <w:num w:numId="16">
    <w:abstractNumId w:val="81"/>
  </w:num>
  <w:num w:numId="17">
    <w:abstractNumId w:val="27"/>
  </w:num>
  <w:num w:numId="18">
    <w:abstractNumId w:val="25"/>
  </w:num>
  <w:num w:numId="19">
    <w:abstractNumId w:val="82"/>
  </w:num>
  <w:num w:numId="20">
    <w:abstractNumId w:val="53"/>
  </w:num>
  <w:num w:numId="21">
    <w:abstractNumId w:val="3"/>
  </w:num>
  <w:num w:numId="22">
    <w:abstractNumId w:val="23"/>
  </w:num>
  <w:num w:numId="23">
    <w:abstractNumId w:val="66"/>
  </w:num>
  <w:num w:numId="24">
    <w:abstractNumId w:val="21"/>
  </w:num>
  <w:num w:numId="25">
    <w:abstractNumId w:val="83"/>
  </w:num>
  <w:num w:numId="26">
    <w:abstractNumId w:val="1"/>
  </w:num>
  <w:num w:numId="27">
    <w:abstractNumId w:val="46"/>
  </w:num>
  <w:num w:numId="28">
    <w:abstractNumId w:val="32"/>
  </w:num>
  <w:num w:numId="29">
    <w:abstractNumId w:val="64"/>
  </w:num>
  <w:num w:numId="30">
    <w:abstractNumId w:val="70"/>
  </w:num>
  <w:num w:numId="31">
    <w:abstractNumId w:val="10"/>
  </w:num>
  <w:num w:numId="32">
    <w:abstractNumId w:val="20"/>
  </w:num>
  <w:num w:numId="33">
    <w:abstractNumId w:val="56"/>
  </w:num>
  <w:num w:numId="34">
    <w:abstractNumId w:val="55"/>
  </w:num>
  <w:num w:numId="35">
    <w:abstractNumId w:val="13"/>
  </w:num>
  <w:num w:numId="36">
    <w:abstractNumId w:val="85"/>
  </w:num>
  <w:num w:numId="37">
    <w:abstractNumId w:val="26"/>
  </w:num>
  <w:num w:numId="38">
    <w:abstractNumId w:val="61"/>
  </w:num>
  <w:num w:numId="39">
    <w:abstractNumId w:val="69"/>
  </w:num>
  <w:num w:numId="40">
    <w:abstractNumId w:val="42"/>
  </w:num>
  <w:num w:numId="41">
    <w:abstractNumId w:val="15"/>
  </w:num>
  <w:num w:numId="42">
    <w:abstractNumId w:val="63"/>
  </w:num>
  <w:num w:numId="43">
    <w:abstractNumId w:val="7"/>
  </w:num>
  <w:num w:numId="44">
    <w:abstractNumId w:val="34"/>
  </w:num>
  <w:num w:numId="45">
    <w:abstractNumId w:val="52"/>
  </w:num>
  <w:num w:numId="46">
    <w:abstractNumId w:val="47"/>
  </w:num>
  <w:num w:numId="47">
    <w:abstractNumId w:val="22"/>
  </w:num>
  <w:num w:numId="48">
    <w:abstractNumId w:val="71"/>
  </w:num>
  <w:num w:numId="49">
    <w:abstractNumId w:val="59"/>
  </w:num>
  <w:num w:numId="50">
    <w:abstractNumId w:val="68"/>
  </w:num>
  <w:num w:numId="51">
    <w:abstractNumId w:val="74"/>
  </w:num>
  <w:num w:numId="52">
    <w:abstractNumId w:val="76"/>
  </w:num>
  <w:num w:numId="53">
    <w:abstractNumId w:val="39"/>
  </w:num>
  <w:num w:numId="54">
    <w:abstractNumId w:val="80"/>
  </w:num>
  <w:num w:numId="55">
    <w:abstractNumId w:val="78"/>
  </w:num>
  <w:num w:numId="56">
    <w:abstractNumId w:val="9"/>
  </w:num>
  <w:num w:numId="57">
    <w:abstractNumId w:val="41"/>
  </w:num>
  <w:num w:numId="58">
    <w:abstractNumId w:val="72"/>
  </w:num>
  <w:num w:numId="59">
    <w:abstractNumId w:val="86"/>
  </w:num>
  <w:num w:numId="60">
    <w:abstractNumId w:val="40"/>
  </w:num>
  <w:num w:numId="61">
    <w:abstractNumId w:val="24"/>
  </w:num>
  <w:num w:numId="62">
    <w:abstractNumId w:val="5"/>
  </w:num>
  <w:num w:numId="63">
    <w:abstractNumId w:val="2"/>
  </w:num>
  <w:num w:numId="64">
    <w:abstractNumId w:val="65"/>
  </w:num>
  <w:num w:numId="65">
    <w:abstractNumId w:val="73"/>
  </w:num>
  <w:num w:numId="66">
    <w:abstractNumId w:val="67"/>
  </w:num>
  <w:num w:numId="67">
    <w:abstractNumId w:val="75"/>
  </w:num>
  <w:num w:numId="68">
    <w:abstractNumId w:val="35"/>
  </w:num>
  <w:num w:numId="69">
    <w:abstractNumId w:val="43"/>
  </w:num>
  <w:num w:numId="70">
    <w:abstractNumId w:val="29"/>
  </w:num>
  <w:num w:numId="71">
    <w:abstractNumId w:val="45"/>
  </w:num>
  <w:num w:numId="72">
    <w:abstractNumId w:val="18"/>
  </w:num>
  <w:num w:numId="73">
    <w:abstractNumId w:val="62"/>
  </w:num>
  <w:num w:numId="74">
    <w:abstractNumId w:val="48"/>
  </w:num>
  <w:num w:numId="75">
    <w:abstractNumId w:val="28"/>
  </w:num>
  <w:num w:numId="76">
    <w:abstractNumId w:val="44"/>
  </w:num>
  <w:num w:numId="77">
    <w:abstractNumId w:val="14"/>
  </w:num>
  <w:num w:numId="78">
    <w:abstractNumId w:val="51"/>
  </w:num>
  <w:num w:numId="79">
    <w:abstractNumId w:val="49"/>
  </w:num>
  <w:num w:numId="80">
    <w:abstractNumId w:val="79"/>
  </w:num>
  <w:num w:numId="81">
    <w:abstractNumId w:val="84"/>
  </w:num>
  <w:num w:numId="82">
    <w:abstractNumId w:val="33"/>
  </w:num>
  <w:num w:numId="83">
    <w:abstractNumId w:val="4"/>
  </w:num>
  <w:num w:numId="84">
    <w:abstractNumId w:val="38"/>
  </w:num>
  <w:num w:numId="85">
    <w:abstractNumId w:val="60"/>
  </w:num>
  <w:num w:numId="86">
    <w:abstractNumId w:val="12"/>
  </w:num>
  <w:num w:numId="87">
    <w:abstractNumId w:val="6"/>
  </w:num>
  <w:num w:numId="88">
    <w:abstractNumId w:val="11"/>
  </w:num>
  <w:num w:numId="89">
    <w:abstractNumId w:val="88"/>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035CC"/>
    <w:rsid w:val="00005C49"/>
    <w:rsid w:val="00013358"/>
    <w:rsid w:val="0001616D"/>
    <w:rsid w:val="00016839"/>
    <w:rsid w:val="000171BF"/>
    <w:rsid w:val="000174F9"/>
    <w:rsid w:val="00021874"/>
    <w:rsid w:val="000249C2"/>
    <w:rsid w:val="000258F6"/>
    <w:rsid w:val="0003449E"/>
    <w:rsid w:val="000360DB"/>
    <w:rsid w:val="000379A7"/>
    <w:rsid w:val="00040EB8"/>
    <w:rsid w:val="00046FBA"/>
    <w:rsid w:val="0004701B"/>
    <w:rsid w:val="00050F02"/>
    <w:rsid w:val="000523F9"/>
    <w:rsid w:val="00053094"/>
    <w:rsid w:val="00053425"/>
    <w:rsid w:val="00054328"/>
    <w:rsid w:val="0005449E"/>
    <w:rsid w:val="00054C7D"/>
    <w:rsid w:val="00055938"/>
    <w:rsid w:val="00056623"/>
    <w:rsid w:val="00057B6D"/>
    <w:rsid w:val="00060573"/>
    <w:rsid w:val="000606E9"/>
    <w:rsid w:val="00061A7B"/>
    <w:rsid w:val="00062874"/>
    <w:rsid w:val="00072584"/>
    <w:rsid w:val="000727A8"/>
    <w:rsid w:val="00075F82"/>
    <w:rsid w:val="000768D0"/>
    <w:rsid w:val="000772E3"/>
    <w:rsid w:val="00081739"/>
    <w:rsid w:val="00082C85"/>
    <w:rsid w:val="00084A6D"/>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7432"/>
    <w:rsid w:val="00111FD7"/>
    <w:rsid w:val="00113D5B"/>
    <w:rsid w:val="00113F8F"/>
    <w:rsid w:val="00114F87"/>
    <w:rsid w:val="0011789A"/>
    <w:rsid w:val="00121616"/>
    <w:rsid w:val="0013408A"/>
    <w:rsid w:val="001349DB"/>
    <w:rsid w:val="00134B86"/>
    <w:rsid w:val="00135AEB"/>
    <w:rsid w:val="00136E58"/>
    <w:rsid w:val="0014060A"/>
    <w:rsid w:val="00140F87"/>
    <w:rsid w:val="00141823"/>
    <w:rsid w:val="00143D88"/>
    <w:rsid w:val="00147464"/>
    <w:rsid w:val="00150AA1"/>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60A6"/>
    <w:rsid w:val="001C650B"/>
    <w:rsid w:val="001C72B5"/>
    <w:rsid w:val="001C77FB"/>
    <w:rsid w:val="001D085A"/>
    <w:rsid w:val="001D0D29"/>
    <w:rsid w:val="001D17DF"/>
    <w:rsid w:val="001D1845"/>
    <w:rsid w:val="001D1EC3"/>
    <w:rsid w:val="001D2E7A"/>
    <w:rsid w:val="001D3992"/>
    <w:rsid w:val="001D3F5E"/>
    <w:rsid w:val="001D46AC"/>
    <w:rsid w:val="001D4A3E"/>
    <w:rsid w:val="001D60E1"/>
    <w:rsid w:val="001E16F1"/>
    <w:rsid w:val="001E3AEE"/>
    <w:rsid w:val="001E416D"/>
    <w:rsid w:val="001E6872"/>
    <w:rsid w:val="001E69AB"/>
    <w:rsid w:val="001E7BA2"/>
    <w:rsid w:val="001E7FA0"/>
    <w:rsid w:val="001F31B3"/>
    <w:rsid w:val="001F4EF8"/>
    <w:rsid w:val="001F5AB1"/>
    <w:rsid w:val="001F790C"/>
    <w:rsid w:val="001F7BE5"/>
    <w:rsid w:val="00201337"/>
    <w:rsid w:val="002022EA"/>
    <w:rsid w:val="002044E9"/>
    <w:rsid w:val="0020469B"/>
    <w:rsid w:val="002047D4"/>
    <w:rsid w:val="00205B17"/>
    <w:rsid w:val="00205D9B"/>
    <w:rsid w:val="00207339"/>
    <w:rsid w:val="00211305"/>
    <w:rsid w:val="00214033"/>
    <w:rsid w:val="002204DA"/>
    <w:rsid w:val="0022271F"/>
    <w:rsid w:val="00222F39"/>
    <w:rsid w:val="0022371A"/>
    <w:rsid w:val="0022724E"/>
    <w:rsid w:val="00232823"/>
    <w:rsid w:val="00234C1C"/>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AAD"/>
    <w:rsid w:val="00263D78"/>
    <w:rsid w:val="00266536"/>
    <w:rsid w:val="00270F2F"/>
    <w:rsid w:val="0027175D"/>
    <w:rsid w:val="00271D70"/>
    <w:rsid w:val="002735DD"/>
    <w:rsid w:val="00274B97"/>
    <w:rsid w:val="00276AE6"/>
    <w:rsid w:val="0028426C"/>
    <w:rsid w:val="00290501"/>
    <w:rsid w:val="00290A78"/>
    <w:rsid w:val="00296AE1"/>
    <w:rsid w:val="002970F1"/>
    <w:rsid w:val="0029793F"/>
    <w:rsid w:val="002A1C42"/>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274C"/>
    <w:rsid w:val="002D39E5"/>
    <w:rsid w:val="002D61F8"/>
    <w:rsid w:val="002D78FE"/>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C96"/>
    <w:rsid w:val="00347F3E"/>
    <w:rsid w:val="00350A92"/>
    <w:rsid w:val="00350E4C"/>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A04A6"/>
    <w:rsid w:val="003A1028"/>
    <w:rsid w:val="003A3890"/>
    <w:rsid w:val="003A40A1"/>
    <w:rsid w:val="003A4C3C"/>
    <w:rsid w:val="003A5CB2"/>
    <w:rsid w:val="003A5E92"/>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CF0"/>
    <w:rsid w:val="00451EB2"/>
    <w:rsid w:val="00453D48"/>
    <w:rsid w:val="00456F10"/>
    <w:rsid w:val="0046371A"/>
    <w:rsid w:val="00463B48"/>
    <w:rsid w:val="0046464D"/>
    <w:rsid w:val="0046636B"/>
    <w:rsid w:val="0046764F"/>
    <w:rsid w:val="00474746"/>
    <w:rsid w:val="00476942"/>
    <w:rsid w:val="00477D62"/>
    <w:rsid w:val="00477DE6"/>
    <w:rsid w:val="00481C27"/>
    <w:rsid w:val="004843D4"/>
    <w:rsid w:val="004871A2"/>
    <w:rsid w:val="004908B8"/>
    <w:rsid w:val="00492A8D"/>
    <w:rsid w:val="00493B3C"/>
    <w:rsid w:val="004944C8"/>
    <w:rsid w:val="00495DDA"/>
    <w:rsid w:val="004A0D73"/>
    <w:rsid w:val="004A0EBF"/>
    <w:rsid w:val="004A3751"/>
    <w:rsid w:val="004A4EC4"/>
    <w:rsid w:val="004B0A07"/>
    <w:rsid w:val="004B1EFD"/>
    <w:rsid w:val="004B33FE"/>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7F0A"/>
    <w:rsid w:val="00503044"/>
    <w:rsid w:val="00510FF8"/>
    <w:rsid w:val="00520495"/>
    <w:rsid w:val="00522275"/>
    <w:rsid w:val="005232D5"/>
    <w:rsid w:val="00523666"/>
    <w:rsid w:val="005240A9"/>
    <w:rsid w:val="00524482"/>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29DF"/>
    <w:rsid w:val="0068553C"/>
    <w:rsid w:val="00685F34"/>
    <w:rsid w:val="006862DD"/>
    <w:rsid w:val="00686DE4"/>
    <w:rsid w:val="00693B1F"/>
    <w:rsid w:val="006951F4"/>
    <w:rsid w:val="00695471"/>
    <w:rsid w:val="00695656"/>
    <w:rsid w:val="006975A8"/>
    <w:rsid w:val="00697E4C"/>
    <w:rsid w:val="006A1012"/>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737A"/>
    <w:rsid w:val="00727924"/>
    <w:rsid w:val="007311E7"/>
    <w:rsid w:val="00731DEE"/>
    <w:rsid w:val="00734BC6"/>
    <w:rsid w:val="00742405"/>
    <w:rsid w:val="00747A56"/>
    <w:rsid w:val="007541D3"/>
    <w:rsid w:val="007577D7"/>
    <w:rsid w:val="00760004"/>
    <w:rsid w:val="0076055B"/>
    <w:rsid w:val="00762C8E"/>
    <w:rsid w:val="0076432C"/>
    <w:rsid w:val="007662D3"/>
    <w:rsid w:val="0077062A"/>
    <w:rsid w:val="007715E8"/>
    <w:rsid w:val="00772CA7"/>
    <w:rsid w:val="0077376C"/>
    <w:rsid w:val="007755C4"/>
    <w:rsid w:val="00776004"/>
    <w:rsid w:val="00776608"/>
    <w:rsid w:val="00777956"/>
    <w:rsid w:val="0078018A"/>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BEC"/>
    <w:rsid w:val="007D1805"/>
    <w:rsid w:val="007D2107"/>
    <w:rsid w:val="007D3A42"/>
    <w:rsid w:val="007D5895"/>
    <w:rsid w:val="007D763D"/>
    <w:rsid w:val="007D77AB"/>
    <w:rsid w:val="007E28D0"/>
    <w:rsid w:val="007E30DF"/>
    <w:rsid w:val="007E4462"/>
    <w:rsid w:val="007E7AEA"/>
    <w:rsid w:val="007F2C43"/>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37D3"/>
    <w:rsid w:val="008747E0"/>
    <w:rsid w:val="00876841"/>
    <w:rsid w:val="00882107"/>
    <w:rsid w:val="00882B3C"/>
    <w:rsid w:val="00884799"/>
    <w:rsid w:val="00886C21"/>
    <w:rsid w:val="0088783D"/>
    <w:rsid w:val="0089152D"/>
    <w:rsid w:val="008933FA"/>
    <w:rsid w:val="00896656"/>
    <w:rsid w:val="008972C3"/>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D1916"/>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A57"/>
    <w:rsid w:val="00933EE0"/>
    <w:rsid w:val="0093492E"/>
    <w:rsid w:val="00940D46"/>
    <w:rsid w:val="009414E6"/>
    <w:rsid w:val="00944281"/>
    <w:rsid w:val="00946D36"/>
    <w:rsid w:val="0095450F"/>
    <w:rsid w:val="00955045"/>
    <w:rsid w:val="009551D0"/>
    <w:rsid w:val="00956438"/>
    <w:rsid w:val="00956901"/>
    <w:rsid w:val="00961EC4"/>
    <w:rsid w:val="0096246C"/>
    <w:rsid w:val="00962C3F"/>
    <w:rsid w:val="00962EC1"/>
    <w:rsid w:val="00971591"/>
    <w:rsid w:val="00974564"/>
    <w:rsid w:val="009745F5"/>
    <w:rsid w:val="00974E99"/>
    <w:rsid w:val="009764FA"/>
    <w:rsid w:val="00977869"/>
    <w:rsid w:val="00980192"/>
    <w:rsid w:val="00980799"/>
    <w:rsid w:val="00982A22"/>
    <w:rsid w:val="009830CC"/>
    <w:rsid w:val="00987B37"/>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E09BE"/>
    <w:rsid w:val="009E16EC"/>
    <w:rsid w:val="009E433C"/>
    <w:rsid w:val="009E4A4D"/>
    <w:rsid w:val="009E6578"/>
    <w:rsid w:val="009F081F"/>
    <w:rsid w:val="009F13ED"/>
    <w:rsid w:val="009F7875"/>
    <w:rsid w:val="00A01B0B"/>
    <w:rsid w:val="00A0225B"/>
    <w:rsid w:val="00A02EF9"/>
    <w:rsid w:val="00A05AC1"/>
    <w:rsid w:val="00A05DC5"/>
    <w:rsid w:val="00A06A0E"/>
    <w:rsid w:val="00A06A3D"/>
    <w:rsid w:val="00A10EBA"/>
    <w:rsid w:val="00A13E56"/>
    <w:rsid w:val="00A14D40"/>
    <w:rsid w:val="00A179F2"/>
    <w:rsid w:val="00A227BF"/>
    <w:rsid w:val="00A22A17"/>
    <w:rsid w:val="00A24838"/>
    <w:rsid w:val="00A2743E"/>
    <w:rsid w:val="00A3074A"/>
    <w:rsid w:val="00A30C33"/>
    <w:rsid w:val="00A33BDE"/>
    <w:rsid w:val="00A33DCF"/>
    <w:rsid w:val="00A33FD4"/>
    <w:rsid w:val="00A4308C"/>
    <w:rsid w:val="00A43D7A"/>
    <w:rsid w:val="00A44836"/>
    <w:rsid w:val="00A45567"/>
    <w:rsid w:val="00A5031A"/>
    <w:rsid w:val="00A524B5"/>
    <w:rsid w:val="00A5309E"/>
    <w:rsid w:val="00A536AD"/>
    <w:rsid w:val="00A549B3"/>
    <w:rsid w:val="00A553F3"/>
    <w:rsid w:val="00A56184"/>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E01"/>
    <w:rsid w:val="00AB03C7"/>
    <w:rsid w:val="00AB0BFA"/>
    <w:rsid w:val="00AB123C"/>
    <w:rsid w:val="00AB1392"/>
    <w:rsid w:val="00AB2BDC"/>
    <w:rsid w:val="00AB76B7"/>
    <w:rsid w:val="00AC33A2"/>
    <w:rsid w:val="00AC6C94"/>
    <w:rsid w:val="00AD2F52"/>
    <w:rsid w:val="00AD38F7"/>
    <w:rsid w:val="00AD47AD"/>
    <w:rsid w:val="00AD4D88"/>
    <w:rsid w:val="00AD4DA8"/>
    <w:rsid w:val="00AD5050"/>
    <w:rsid w:val="00AE07D7"/>
    <w:rsid w:val="00AE2A5C"/>
    <w:rsid w:val="00AE3E9C"/>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83D"/>
    <w:rsid w:val="00B25D74"/>
    <w:rsid w:val="00B27DB9"/>
    <w:rsid w:val="00B31788"/>
    <w:rsid w:val="00B31A41"/>
    <w:rsid w:val="00B3270E"/>
    <w:rsid w:val="00B33EFA"/>
    <w:rsid w:val="00B371D7"/>
    <w:rsid w:val="00B40199"/>
    <w:rsid w:val="00B439CA"/>
    <w:rsid w:val="00B440DB"/>
    <w:rsid w:val="00B449B0"/>
    <w:rsid w:val="00B44C4F"/>
    <w:rsid w:val="00B46A4D"/>
    <w:rsid w:val="00B472BA"/>
    <w:rsid w:val="00B502FF"/>
    <w:rsid w:val="00B50B90"/>
    <w:rsid w:val="00B50E28"/>
    <w:rsid w:val="00B5399E"/>
    <w:rsid w:val="00B54C26"/>
    <w:rsid w:val="00B55423"/>
    <w:rsid w:val="00B55ACF"/>
    <w:rsid w:val="00B60053"/>
    <w:rsid w:val="00B6066D"/>
    <w:rsid w:val="00B60E72"/>
    <w:rsid w:val="00B643DF"/>
    <w:rsid w:val="00B648C4"/>
    <w:rsid w:val="00B65300"/>
    <w:rsid w:val="00B658B7"/>
    <w:rsid w:val="00B6607B"/>
    <w:rsid w:val="00B66F04"/>
    <w:rsid w:val="00B67422"/>
    <w:rsid w:val="00B676B6"/>
    <w:rsid w:val="00B70BD4"/>
    <w:rsid w:val="00B712CA"/>
    <w:rsid w:val="00B73463"/>
    <w:rsid w:val="00B74B15"/>
    <w:rsid w:val="00B777EC"/>
    <w:rsid w:val="00B83B63"/>
    <w:rsid w:val="00B86A71"/>
    <w:rsid w:val="00B90123"/>
    <w:rsid w:val="00B9016D"/>
    <w:rsid w:val="00B9199C"/>
    <w:rsid w:val="00B91DBE"/>
    <w:rsid w:val="00B92AC2"/>
    <w:rsid w:val="00B94A67"/>
    <w:rsid w:val="00B94C48"/>
    <w:rsid w:val="00B964EF"/>
    <w:rsid w:val="00BA01A6"/>
    <w:rsid w:val="00BA0F98"/>
    <w:rsid w:val="00BA1517"/>
    <w:rsid w:val="00BA4E39"/>
    <w:rsid w:val="00BA5391"/>
    <w:rsid w:val="00BA67FD"/>
    <w:rsid w:val="00BA7C48"/>
    <w:rsid w:val="00BB055D"/>
    <w:rsid w:val="00BB15C8"/>
    <w:rsid w:val="00BB576C"/>
    <w:rsid w:val="00BC0020"/>
    <w:rsid w:val="00BC1BA1"/>
    <w:rsid w:val="00BC251F"/>
    <w:rsid w:val="00BC27F6"/>
    <w:rsid w:val="00BC39F4"/>
    <w:rsid w:val="00BC5135"/>
    <w:rsid w:val="00BC6F48"/>
    <w:rsid w:val="00BD0D1C"/>
    <w:rsid w:val="00BD150C"/>
    <w:rsid w:val="00BD1587"/>
    <w:rsid w:val="00BD1A77"/>
    <w:rsid w:val="00BD6A20"/>
    <w:rsid w:val="00BD7EE1"/>
    <w:rsid w:val="00BD7F0E"/>
    <w:rsid w:val="00BE5568"/>
    <w:rsid w:val="00BE5764"/>
    <w:rsid w:val="00BE7A4C"/>
    <w:rsid w:val="00BF1358"/>
    <w:rsid w:val="00C0106D"/>
    <w:rsid w:val="00C02723"/>
    <w:rsid w:val="00C02CC5"/>
    <w:rsid w:val="00C133BE"/>
    <w:rsid w:val="00C1400A"/>
    <w:rsid w:val="00C143A9"/>
    <w:rsid w:val="00C2091A"/>
    <w:rsid w:val="00C222B4"/>
    <w:rsid w:val="00C262E4"/>
    <w:rsid w:val="00C3114D"/>
    <w:rsid w:val="00C33E20"/>
    <w:rsid w:val="00C35CF6"/>
    <w:rsid w:val="00C3725B"/>
    <w:rsid w:val="00C37EDA"/>
    <w:rsid w:val="00C436E2"/>
    <w:rsid w:val="00C473B5"/>
    <w:rsid w:val="00C47879"/>
    <w:rsid w:val="00C50F6A"/>
    <w:rsid w:val="00C522BE"/>
    <w:rsid w:val="00C52413"/>
    <w:rsid w:val="00C533EC"/>
    <w:rsid w:val="00C5470E"/>
    <w:rsid w:val="00C55EFB"/>
    <w:rsid w:val="00C56585"/>
    <w:rsid w:val="00C56B3F"/>
    <w:rsid w:val="00C637DE"/>
    <w:rsid w:val="00C64248"/>
    <w:rsid w:val="00C65492"/>
    <w:rsid w:val="00C65C4C"/>
    <w:rsid w:val="00C66E95"/>
    <w:rsid w:val="00C67C67"/>
    <w:rsid w:val="00C7022C"/>
    <w:rsid w:val="00C71032"/>
    <w:rsid w:val="00C715AE"/>
    <w:rsid w:val="00C716E5"/>
    <w:rsid w:val="00C72EE8"/>
    <w:rsid w:val="00C73446"/>
    <w:rsid w:val="00C74F28"/>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2DFC"/>
    <w:rsid w:val="00CA4EC9"/>
    <w:rsid w:val="00CA7574"/>
    <w:rsid w:val="00CA79EF"/>
    <w:rsid w:val="00CB012F"/>
    <w:rsid w:val="00CB03D4"/>
    <w:rsid w:val="00CB0617"/>
    <w:rsid w:val="00CB137B"/>
    <w:rsid w:val="00CB435E"/>
    <w:rsid w:val="00CB59F3"/>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1F27"/>
    <w:rsid w:val="00D0374C"/>
    <w:rsid w:val="00D04F0B"/>
    <w:rsid w:val="00D10DCF"/>
    <w:rsid w:val="00D1463A"/>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B25B3"/>
    <w:rsid w:val="00DC114F"/>
    <w:rsid w:val="00DC1C10"/>
    <w:rsid w:val="00DC59FA"/>
    <w:rsid w:val="00DC6885"/>
    <w:rsid w:val="00DC6F92"/>
    <w:rsid w:val="00DD0315"/>
    <w:rsid w:val="00DD1999"/>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700D"/>
    <w:rsid w:val="00E60717"/>
    <w:rsid w:val="00E61B5A"/>
    <w:rsid w:val="00E61C41"/>
    <w:rsid w:val="00E626CD"/>
    <w:rsid w:val="00E65670"/>
    <w:rsid w:val="00E67DCB"/>
    <w:rsid w:val="00E706E7"/>
    <w:rsid w:val="00E71393"/>
    <w:rsid w:val="00E761D2"/>
    <w:rsid w:val="00E77587"/>
    <w:rsid w:val="00E818AD"/>
    <w:rsid w:val="00E84229"/>
    <w:rsid w:val="00E84620"/>
    <w:rsid w:val="00E84965"/>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F3C"/>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36CD"/>
    <w:rsid w:val="00F259E2"/>
    <w:rsid w:val="00F306C6"/>
    <w:rsid w:val="00F31D9F"/>
    <w:rsid w:val="00F3212F"/>
    <w:rsid w:val="00F35896"/>
    <w:rsid w:val="00F36684"/>
    <w:rsid w:val="00F374A6"/>
    <w:rsid w:val="00F40DC3"/>
    <w:rsid w:val="00F41289"/>
    <w:rsid w:val="00F41F0B"/>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8141D"/>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DA1"/>
    <w:rsid w:val="00FB5647"/>
    <w:rsid w:val="00FB630E"/>
    <w:rsid w:val="00FB6A52"/>
    <w:rsid w:val="00FB6CFC"/>
    <w:rsid w:val="00FC0275"/>
    <w:rsid w:val="00FC3475"/>
    <w:rsid w:val="00FC378B"/>
    <w:rsid w:val="00FC3977"/>
    <w:rsid w:val="00FC6F2E"/>
    <w:rsid w:val="00FD2566"/>
    <w:rsid w:val="00FD2F16"/>
    <w:rsid w:val="00FD6065"/>
    <w:rsid w:val="00FE1D34"/>
    <w:rsid w:val="00FE244F"/>
    <w:rsid w:val="00FE2A6F"/>
    <w:rsid w:val="00FE5525"/>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83"/>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83"/>
      </w:numPr>
      <w:spacing w:after="60" w:line="240" w:lineRule="auto"/>
    </w:pPr>
    <w:rPr>
      <w:rFonts w:ascii="Times New Roman" w:eastAsia="MS Mincho" w:hAnsi="Times New Roman" w:cs="Times New Roman"/>
      <w:sz w:val="24"/>
      <w:szCs w:val="24"/>
      <w:lang w:val="en-I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gif"/><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3.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4.xml><?xml version="1.0" encoding="utf-8"?>
<ds:datastoreItem xmlns:ds="http://schemas.openxmlformats.org/officeDocument/2006/customXml" ds:itemID="{3D753ABE-3DC4-4D9D-A200-3A1AD2D82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9956</Words>
  <Characters>56750</Characters>
  <Application>Microsoft Office Word</Application>
  <DocSecurity>0</DocSecurity>
  <Lines>472</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66573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2021-06-03T04:22:00Z</cp:lastPrinted>
  <dcterms:created xsi:type="dcterms:W3CDTF">2021-10-06T03:56:00Z</dcterms:created>
  <dcterms:modified xsi:type="dcterms:W3CDTF">2021-10-06T04:02:00Z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